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1A0" w:rsidRPr="001021A0" w:rsidRDefault="001021A0" w:rsidP="001021A0">
      <w:pPr>
        <w:pStyle w:val="BodyText"/>
        <w:jc w:val="center"/>
        <w:rPr>
          <w:sz w:val="36"/>
          <w:u w:val="single"/>
        </w:rPr>
      </w:pPr>
      <w:r w:rsidRPr="001021A0">
        <w:rPr>
          <w:rStyle w:val="Strong"/>
          <w:sz w:val="36"/>
          <w:u w:val="single"/>
        </w:rPr>
        <w:t>Discover and Use emoticons</w:t>
      </w:r>
      <w:r w:rsidR="00982CF5">
        <w:rPr>
          <w:rStyle w:val="Strong"/>
          <w:sz w:val="36"/>
          <w:u w:val="single"/>
        </w:rPr>
        <w:t xml:space="preserve"> for SKYPE messages</w:t>
      </w:r>
    </w:p>
    <w:p w:rsidR="00A35841" w:rsidRDefault="00A35841" w:rsidP="001021A0">
      <w:pPr>
        <w:pStyle w:val="BodyText"/>
        <w:rPr>
          <w:rFonts w:ascii="Helvetica" w:hAnsi="Helvetica"/>
          <w:color w:val="2C2C2C"/>
          <w:sz w:val="21"/>
          <w:szCs w:val="21"/>
          <w:shd w:val="clear" w:color="auto" w:fill="FFFFFF"/>
        </w:rPr>
      </w:pPr>
      <w:proofErr w:type="spellStart"/>
      <w:r>
        <w:rPr>
          <w:rFonts w:ascii="Helvetica" w:hAnsi="Helvetica"/>
          <w:color w:val="2C2C2C"/>
          <w:sz w:val="21"/>
          <w:szCs w:val="21"/>
          <w:shd w:val="clear" w:color="auto" w:fill="FFFFFF"/>
        </w:rPr>
        <w:t>Jaak</w:t>
      </w:r>
      <w:proofErr w:type="spellEnd"/>
      <w:r>
        <w:rPr>
          <w:rFonts w:ascii="Helvetica" w:hAnsi="Helvetica"/>
          <w:color w:val="2C2C2C"/>
          <w:sz w:val="21"/>
          <w:szCs w:val="21"/>
          <w:shd w:val="clear" w:color="auto" w:fill="FFFFFF"/>
        </w:rPr>
        <w:t xml:space="preserve"> </w:t>
      </w:r>
      <w:proofErr w:type="spellStart"/>
      <w:r>
        <w:rPr>
          <w:rFonts w:ascii="Helvetica" w:hAnsi="Helvetica"/>
          <w:color w:val="2C2C2C"/>
          <w:sz w:val="21"/>
          <w:szCs w:val="21"/>
          <w:shd w:val="clear" w:color="auto" w:fill="FFFFFF"/>
        </w:rPr>
        <w:t>Parik</w:t>
      </w:r>
      <w:proofErr w:type="spellEnd"/>
      <w:r>
        <w:rPr>
          <w:rFonts w:ascii="Helvetica" w:hAnsi="Helvetica"/>
          <w:color w:val="2C2C2C"/>
          <w:sz w:val="21"/>
          <w:szCs w:val="21"/>
          <w:shd w:val="clear" w:color="auto" w:fill="FFFFFF"/>
        </w:rPr>
        <w:t>, UX designer for Skype in Tallinn, Estonia, says, "Emoticons make Skype Instant Message conversations richer and help people to show what they really mean in their conversation. The specialness of our emoticons is due to the fact that we get ideas and inspirations from our colleagues and user community."</w:t>
      </w:r>
    </w:p>
    <w:p w:rsidR="001021A0" w:rsidRDefault="001021A0" w:rsidP="001021A0">
      <w:pPr>
        <w:pStyle w:val="BodyText"/>
      </w:pPr>
      <w:r>
        <w:t>Liven up your Instant Messages (IM) with emoticons and let your friends know how you’re feeling.</w:t>
      </w:r>
    </w:p>
    <w:p w:rsidR="009B27BB" w:rsidRDefault="009B27BB" w:rsidP="001021A0">
      <w:pPr>
        <w:pStyle w:val="BodyText"/>
      </w:pPr>
      <w:r>
        <w:t xml:space="preserve">Skype 5.5 comes with </w:t>
      </w:r>
      <w:r w:rsidR="007E542B">
        <w:t>these</w:t>
      </w:r>
      <w:r>
        <w:t xml:space="preserve"> new cool emoticons</w:t>
      </w:r>
    </w:p>
    <w:p w:rsidR="009B27BB" w:rsidRDefault="009B27BB" w:rsidP="009B27BB">
      <w:pPr>
        <w:pStyle w:val="ListParagraph"/>
        <w:suppressAutoHyphens/>
        <w:spacing w:before="28" w:after="28" w:line="100" w:lineRule="atLeast"/>
        <w:rPr>
          <w:rFonts w:ascii="Times New Roman" w:eastAsia="Times New Roman" w:hAnsi="Times New Roman" w:cs="Times New Roman"/>
          <w:kern w:val="1"/>
          <w:sz w:val="24"/>
          <w:szCs w:val="24"/>
          <w:lang w:val="en-AU" w:eastAsia="ar-SA"/>
        </w:rPr>
      </w:pPr>
      <w:r w:rsidRPr="00251807">
        <w:pict>
          <v:shape id="Picture 57" o:spid="_x0000_i1025" type="#_x0000_t75" style="width:14.2pt;height:14.2pt;visibility:visible;mso-wrap-style:square" filled="t">
            <v:imagedata r:id="rId8" o:title=""/>
          </v:shape>
        </w:pict>
      </w:r>
      <w:r>
        <w:rPr>
          <w:rFonts w:ascii="Calibri" w:eastAsia="SimSun" w:hAnsi="Calibri" w:cs="font329"/>
          <w:kern w:val="1"/>
          <w:lang w:eastAsia="ar-SA"/>
        </w:rPr>
        <w:tab/>
      </w:r>
      <w:r w:rsidRPr="009B27BB">
        <w:rPr>
          <w:rFonts w:ascii="Times New Roman" w:eastAsia="Times New Roman" w:hAnsi="Times New Roman" w:cs="Times New Roman"/>
          <w:kern w:val="1"/>
          <w:sz w:val="24"/>
          <w:szCs w:val="24"/>
          <w:lang w:val="en-AU" w:eastAsia="ar-SA"/>
        </w:rPr>
        <w:t>(</w:t>
      </w:r>
      <w:proofErr w:type="spellStart"/>
      <w:proofErr w:type="gramStart"/>
      <w:r w:rsidRPr="009B27BB">
        <w:rPr>
          <w:rFonts w:ascii="Times New Roman" w:eastAsia="Times New Roman" w:hAnsi="Times New Roman" w:cs="Times New Roman"/>
          <w:kern w:val="1"/>
          <w:sz w:val="24"/>
          <w:szCs w:val="24"/>
          <w:lang w:val="en-AU" w:eastAsia="ar-SA"/>
        </w:rPr>
        <w:t>highfive</w:t>
      </w:r>
      <w:proofErr w:type="spellEnd"/>
      <w:proofErr w:type="gramEnd"/>
      <w:r w:rsidRPr="009B27BB">
        <w:rPr>
          <w:rFonts w:ascii="Times New Roman" w:eastAsia="Times New Roman" w:hAnsi="Times New Roman" w:cs="Times New Roman"/>
          <w:kern w:val="1"/>
          <w:sz w:val="24"/>
          <w:szCs w:val="24"/>
          <w:lang w:val="en-AU" w:eastAsia="ar-SA"/>
        </w:rPr>
        <w:t>) (</w:t>
      </w:r>
      <w:proofErr w:type="spellStart"/>
      <w:proofErr w:type="gramStart"/>
      <w:r w:rsidRPr="009B27BB">
        <w:rPr>
          <w:rFonts w:ascii="Times New Roman" w:eastAsia="Times New Roman" w:hAnsi="Times New Roman" w:cs="Times New Roman"/>
          <w:kern w:val="1"/>
          <w:sz w:val="24"/>
          <w:szCs w:val="24"/>
          <w:lang w:val="en-AU" w:eastAsia="ar-SA"/>
        </w:rPr>
        <w:t>hifive</w:t>
      </w:r>
      <w:proofErr w:type="spellEnd"/>
      <w:proofErr w:type="gramEnd"/>
      <w:r w:rsidRPr="009B27BB">
        <w:rPr>
          <w:rFonts w:ascii="Times New Roman" w:eastAsia="Times New Roman" w:hAnsi="Times New Roman" w:cs="Times New Roman"/>
          <w:kern w:val="1"/>
          <w:sz w:val="24"/>
          <w:szCs w:val="24"/>
          <w:lang w:val="en-AU" w:eastAsia="ar-SA"/>
        </w:rPr>
        <w:t>) (h5)</w:t>
      </w:r>
    </w:p>
    <w:p w:rsidR="009B27BB" w:rsidRPr="009B27BB" w:rsidRDefault="009B27BB" w:rsidP="009B27BB">
      <w:pPr>
        <w:pStyle w:val="ListParagraph"/>
        <w:suppressAutoHyphens/>
        <w:spacing w:before="28" w:after="28" w:line="100" w:lineRule="atLeast"/>
        <w:rPr>
          <w:rFonts w:ascii="Calibri" w:eastAsia="SimSun" w:hAnsi="Calibri" w:cs="font329"/>
          <w:kern w:val="1"/>
          <w:lang w:eastAsia="ar-SA"/>
        </w:rPr>
      </w:pPr>
    </w:p>
    <w:p w:rsidR="009B27BB" w:rsidRDefault="009B27BB" w:rsidP="009B27BB">
      <w:pPr>
        <w:suppressAutoHyphens/>
        <w:spacing w:before="28" w:after="28" w:line="100" w:lineRule="atLeast"/>
        <w:ind w:firstLine="720"/>
        <w:rPr>
          <w:rFonts w:ascii="Times New Roman" w:eastAsia="Times New Roman" w:hAnsi="Times New Roman" w:cs="Times New Roman"/>
          <w:kern w:val="1"/>
          <w:sz w:val="24"/>
          <w:szCs w:val="24"/>
          <w:lang w:val="en-AU" w:eastAsia="ar-SA"/>
        </w:rPr>
      </w:pPr>
      <w:r w:rsidRPr="00251807">
        <w:pict>
          <v:shape id="Picture 58" o:spid="_x0000_i1026" type="#_x0000_t75" style="width:14.2pt;height:14.2pt;visibility:visible;mso-wrap-style:square" filled="t">
            <v:imagedata r:id="rId9" o:title=""/>
          </v:shape>
        </w:pict>
      </w:r>
      <w:r>
        <w:rPr>
          <w:rFonts w:ascii="Calibri" w:eastAsia="SimSun" w:hAnsi="Calibri" w:cs="font329"/>
          <w:kern w:val="1"/>
          <w:lang w:eastAsia="ar-SA"/>
        </w:rPr>
        <w:tab/>
      </w:r>
      <w:r w:rsidRPr="009B27BB">
        <w:rPr>
          <w:rFonts w:ascii="Times New Roman" w:eastAsia="Times New Roman" w:hAnsi="Times New Roman" w:cs="Times New Roman"/>
          <w:kern w:val="1"/>
          <w:sz w:val="24"/>
          <w:szCs w:val="24"/>
          <w:lang w:val="en-AU" w:eastAsia="ar-SA"/>
        </w:rPr>
        <w:t>(</w:t>
      </w:r>
      <w:proofErr w:type="spellStart"/>
      <w:proofErr w:type="gramStart"/>
      <w:r w:rsidRPr="009B27BB">
        <w:rPr>
          <w:rFonts w:ascii="Times New Roman" w:eastAsia="Times New Roman" w:hAnsi="Times New Roman" w:cs="Times New Roman"/>
          <w:kern w:val="1"/>
          <w:sz w:val="24"/>
          <w:szCs w:val="24"/>
          <w:lang w:val="en-AU" w:eastAsia="ar-SA"/>
        </w:rPr>
        <w:t>facepalm</w:t>
      </w:r>
      <w:proofErr w:type="spellEnd"/>
      <w:proofErr w:type="gramEnd"/>
      <w:r w:rsidRPr="009B27BB">
        <w:rPr>
          <w:rFonts w:ascii="Times New Roman" w:eastAsia="Times New Roman" w:hAnsi="Times New Roman" w:cs="Times New Roman"/>
          <w:kern w:val="1"/>
          <w:sz w:val="24"/>
          <w:szCs w:val="24"/>
          <w:lang w:val="en-AU" w:eastAsia="ar-SA"/>
        </w:rPr>
        <w:t>) (</w:t>
      </w:r>
      <w:proofErr w:type="gramStart"/>
      <w:r w:rsidRPr="009B27BB">
        <w:rPr>
          <w:rFonts w:ascii="Times New Roman" w:eastAsia="Times New Roman" w:hAnsi="Times New Roman" w:cs="Times New Roman"/>
          <w:kern w:val="1"/>
          <w:sz w:val="24"/>
          <w:szCs w:val="24"/>
          <w:lang w:val="en-AU" w:eastAsia="ar-SA"/>
        </w:rPr>
        <w:t>fail</w:t>
      </w:r>
      <w:proofErr w:type="gramEnd"/>
      <w:r w:rsidRPr="009B27BB">
        <w:rPr>
          <w:rFonts w:ascii="Times New Roman" w:eastAsia="Times New Roman" w:hAnsi="Times New Roman" w:cs="Times New Roman"/>
          <w:kern w:val="1"/>
          <w:sz w:val="24"/>
          <w:szCs w:val="24"/>
          <w:lang w:val="en-AU" w:eastAsia="ar-SA"/>
        </w:rPr>
        <w:t>)</w:t>
      </w:r>
    </w:p>
    <w:p w:rsidR="009B27BB" w:rsidRDefault="009B27BB" w:rsidP="009B27BB">
      <w:pPr>
        <w:suppressAutoHyphens/>
        <w:spacing w:before="28" w:after="28" w:line="100" w:lineRule="atLeast"/>
        <w:ind w:firstLine="720"/>
        <w:rPr>
          <w:rFonts w:ascii="Calibri" w:eastAsia="SimSun" w:hAnsi="Calibri" w:cs="font329"/>
          <w:kern w:val="1"/>
          <w:lang w:eastAsia="ar-SA"/>
        </w:rPr>
      </w:pPr>
    </w:p>
    <w:p w:rsidR="009B27BB" w:rsidRDefault="009B27BB" w:rsidP="009B27BB">
      <w:pPr>
        <w:suppressAutoHyphens/>
        <w:spacing w:before="28" w:after="28" w:line="100" w:lineRule="atLeast"/>
        <w:ind w:firstLine="720"/>
        <w:rPr>
          <w:rFonts w:ascii="Times New Roman" w:eastAsia="Times New Roman" w:hAnsi="Times New Roman" w:cs="Times New Roman"/>
          <w:kern w:val="1"/>
          <w:sz w:val="24"/>
          <w:szCs w:val="24"/>
          <w:lang w:val="en-AU" w:eastAsia="ar-SA"/>
        </w:rPr>
      </w:pPr>
      <w:r w:rsidRPr="00251807">
        <w:pict>
          <v:shape id="Picture 59" o:spid="_x0000_i1027" type="#_x0000_t75" style="width:14.2pt;height:14.2pt;visibility:visible;mso-wrap-style:square" filled="t">
            <v:imagedata r:id="rId10" o:title=""/>
          </v:shape>
        </w:pict>
      </w:r>
      <w:r>
        <w:rPr>
          <w:rFonts w:ascii="Calibri" w:eastAsia="SimSun" w:hAnsi="Calibri" w:cs="font329"/>
          <w:kern w:val="1"/>
          <w:lang w:eastAsia="ar-SA"/>
        </w:rPr>
        <w:tab/>
      </w:r>
      <w:r w:rsidRPr="009B27BB">
        <w:rPr>
          <w:rFonts w:ascii="Times New Roman" w:eastAsia="Times New Roman" w:hAnsi="Times New Roman" w:cs="Times New Roman"/>
          <w:kern w:val="1"/>
          <w:sz w:val="24"/>
          <w:szCs w:val="24"/>
          <w:lang w:val="en-AU" w:eastAsia="ar-SA"/>
        </w:rPr>
        <w:t>(</w:t>
      </w:r>
      <w:proofErr w:type="gramStart"/>
      <w:r w:rsidRPr="009B27BB">
        <w:rPr>
          <w:rFonts w:ascii="Times New Roman" w:eastAsia="Times New Roman" w:hAnsi="Times New Roman" w:cs="Times New Roman"/>
          <w:kern w:val="1"/>
          <w:sz w:val="24"/>
          <w:szCs w:val="24"/>
          <w:lang w:val="en-AU" w:eastAsia="ar-SA"/>
        </w:rPr>
        <w:t>fingers</w:t>
      </w:r>
      <w:proofErr w:type="gramEnd"/>
      <w:r w:rsidRPr="009B27BB">
        <w:rPr>
          <w:rFonts w:ascii="Times New Roman" w:eastAsia="Times New Roman" w:hAnsi="Times New Roman" w:cs="Times New Roman"/>
          <w:kern w:val="1"/>
          <w:sz w:val="24"/>
          <w:szCs w:val="24"/>
          <w:lang w:val="en-AU" w:eastAsia="ar-SA"/>
        </w:rPr>
        <w:t>) (</w:t>
      </w:r>
      <w:proofErr w:type="spellStart"/>
      <w:proofErr w:type="gramStart"/>
      <w:r w:rsidRPr="009B27BB">
        <w:rPr>
          <w:rFonts w:ascii="Times New Roman" w:eastAsia="Times New Roman" w:hAnsi="Times New Roman" w:cs="Times New Roman"/>
          <w:kern w:val="1"/>
          <w:sz w:val="24"/>
          <w:szCs w:val="24"/>
          <w:lang w:val="en-AU" w:eastAsia="ar-SA"/>
        </w:rPr>
        <w:t>fingerscrossed</w:t>
      </w:r>
      <w:proofErr w:type="spellEnd"/>
      <w:proofErr w:type="gramEnd"/>
      <w:r w:rsidRPr="009B27BB">
        <w:rPr>
          <w:rFonts w:ascii="Times New Roman" w:eastAsia="Times New Roman" w:hAnsi="Times New Roman" w:cs="Times New Roman"/>
          <w:kern w:val="1"/>
          <w:sz w:val="24"/>
          <w:szCs w:val="24"/>
          <w:lang w:val="en-AU" w:eastAsia="ar-SA"/>
        </w:rPr>
        <w:t>) (</w:t>
      </w:r>
      <w:proofErr w:type="spellStart"/>
      <w:proofErr w:type="gramStart"/>
      <w:r w:rsidRPr="009B27BB">
        <w:rPr>
          <w:rFonts w:ascii="Times New Roman" w:eastAsia="Times New Roman" w:hAnsi="Times New Roman" w:cs="Times New Roman"/>
          <w:kern w:val="1"/>
          <w:sz w:val="24"/>
          <w:szCs w:val="24"/>
          <w:lang w:val="en-AU" w:eastAsia="ar-SA"/>
        </w:rPr>
        <w:t>yn</w:t>
      </w:r>
      <w:proofErr w:type="spellEnd"/>
      <w:proofErr w:type="gramEnd"/>
      <w:r w:rsidRPr="009B27BB">
        <w:rPr>
          <w:rFonts w:ascii="Times New Roman" w:eastAsia="Times New Roman" w:hAnsi="Times New Roman" w:cs="Times New Roman"/>
          <w:kern w:val="1"/>
          <w:sz w:val="24"/>
          <w:szCs w:val="24"/>
          <w:lang w:val="en-AU" w:eastAsia="ar-SA"/>
        </w:rPr>
        <w:t>)</w:t>
      </w:r>
    </w:p>
    <w:p w:rsidR="009B27BB" w:rsidRDefault="009B27BB" w:rsidP="009B27BB">
      <w:pPr>
        <w:suppressAutoHyphens/>
        <w:spacing w:before="28" w:after="28" w:line="100" w:lineRule="atLeast"/>
        <w:ind w:firstLine="720"/>
        <w:rPr>
          <w:rFonts w:ascii="Calibri" w:eastAsia="SimSun" w:hAnsi="Calibri" w:cs="font329"/>
          <w:kern w:val="1"/>
          <w:lang w:eastAsia="ar-SA"/>
        </w:rPr>
      </w:pPr>
    </w:p>
    <w:p w:rsidR="009B27BB" w:rsidRDefault="009B27BB" w:rsidP="009B27BB">
      <w:pPr>
        <w:suppressAutoHyphens/>
        <w:spacing w:before="28" w:after="28" w:line="100" w:lineRule="atLeast"/>
        <w:ind w:firstLine="720"/>
        <w:rPr>
          <w:rFonts w:ascii="Calibri" w:eastAsia="SimSun" w:hAnsi="Calibri" w:cs="font329"/>
          <w:kern w:val="1"/>
          <w:lang w:eastAsia="ar-SA"/>
        </w:rPr>
      </w:pPr>
      <w:r w:rsidRPr="00251807">
        <w:pict>
          <v:shape id="Picture 60" o:spid="_x0000_i1028" type="#_x0000_t75" style="width:14.2pt;height:14.2pt;visibility:visible;mso-wrap-style:square" filled="t">
            <v:imagedata r:id="rId11" o:title=""/>
          </v:shape>
        </w:pict>
      </w:r>
      <w:r>
        <w:rPr>
          <w:rFonts w:ascii="Calibri" w:eastAsia="SimSun" w:hAnsi="Calibri" w:cs="font329"/>
          <w:kern w:val="1"/>
          <w:lang w:eastAsia="ar-SA"/>
        </w:rPr>
        <w:tab/>
        <w:t>(</w:t>
      </w:r>
      <w:proofErr w:type="spellStart"/>
      <w:proofErr w:type="gramStart"/>
      <w:r>
        <w:rPr>
          <w:rFonts w:ascii="Calibri" w:eastAsia="SimSun" w:hAnsi="Calibri" w:cs="font329"/>
          <w:kern w:val="1"/>
          <w:lang w:eastAsia="ar-SA"/>
        </w:rPr>
        <w:t>wfh</w:t>
      </w:r>
      <w:proofErr w:type="spellEnd"/>
      <w:proofErr w:type="gramEnd"/>
      <w:r>
        <w:rPr>
          <w:rFonts w:ascii="Calibri" w:eastAsia="SimSun" w:hAnsi="Calibri" w:cs="font329"/>
          <w:kern w:val="1"/>
          <w:lang w:eastAsia="ar-SA"/>
        </w:rPr>
        <w:t>) Working from home</w:t>
      </w:r>
    </w:p>
    <w:p w:rsidR="009B27BB" w:rsidRDefault="009B27BB" w:rsidP="009B27BB">
      <w:pPr>
        <w:suppressAutoHyphens/>
        <w:spacing w:before="28" w:after="28" w:line="100" w:lineRule="atLeast"/>
        <w:ind w:firstLine="720"/>
        <w:rPr>
          <w:rFonts w:ascii="Calibri" w:eastAsia="SimSun" w:hAnsi="Calibri" w:cs="font329"/>
          <w:kern w:val="1"/>
          <w:lang w:eastAsia="ar-SA"/>
        </w:rPr>
      </w:pPr>
    </w:p>
    <w:p w:rsidR="009B27BB" w:rsidRDefault="009B27BB" w:rsidP="009B27BB">
      <w:pPr>
        <w:suppressAutoHyphens/>
        <w:spacing w:before="28" w:after="28" w:line="100" w:lineRule="atLeast"/>
        <w:ind w:firstLine="720"/>
        <w:rPr>
          <w:rFonts w:ascii="Times New Roman" w:eastAsia="Times New Roman" w:hAnsi="Times New Roman" w:cs="Times New Roman"/>
          <w:kern w:val="1"/>
          <w:sz w:val="24"/>
          <w:szCs w:val="24"/>
          <w:lang w:val="en-AU" w:eastAsia="ar-SA"/>
        </w:rPr>
      </w:pPr>
      <w:r w:rsidRPr="00251807">
        <w:pict>
          <v:shape id="Picture 61" o:spid="_x0000_i1029" type="#_x0000_t75" style="width:14.2pt;height:14.2pt;visibility:visible;mso-wrap-style:square" filled="t">
            <v:imagedata r:id="rId12" o:title=""/>
          </v:shape>
        </w:pict>
      </w:r>
      <w:r>
        <w:rPr>
          <w:rFonts w:ascii="Calibri" w:eastAsia="SimSun" w:hAnsi="Calibri" w:cs="font329"/>
          <w:kern w:val="1"/>
          <w:lang w:eastAsia="ar-SA"/>
        </w:rPr>
        <w:t xml:space="preserve">       </w:t>
      </w:r>
      <w:r w:rsidRPr="009B27BB">
        <w:rPr>
          <w:rFonts w:ascii="Times New Roman" w:eastAsia="Times New Roman" w:hAnsi="Times New Roman" w:cs="Times New Roman"/>
          <w:kern w:val="1"/>
          <w:sz w:val="24"/>
          <w:szCs w:val="24"/>
          <w:lang w:val="en-AU" w:eastAsia="ar-SA"/>
        </w:rPr>
        <w:t>(</w:t>
      </w:r>
      <w:proofErr w:type="gramStart"/>
      <w:r w:rsidRPr="009B27BB">
        <w:rPr>
          <w:rFonts w:ascii="Times New Roman" w:eastAsia="Times New Roman" w:hAnsi="Times New Roman" w:cs="Times New Roman"/>
          <w:kern w:val="1"/>
          <w:sz w:val="24"/>
          <w:szCs w:val="24"/>
          <w:lang w:val="en-AU" w:eastAsia="ar-SA"/>
        </w:rPr>
        <w:t>tumbleweed</w:t>
      </w:r>
      <w:proofErr w:type="gramEnd"/>
      <w:r w:rsidRPr="009B27BB">
        <w:rPr>
          <w:rFonts w:ascii="Times New Roman" w:eastAsia="Times New Roman" w:hAnsi="Times New Roman" w:cs="Times New Roman"/>
          <w:kern w:val="1"/>
          <w:sz w:val="24"/>
          <w:szCs w:val="24"/>
          <w:lang w:val="en-AU" w:eastAsia="ar-SA"/>
        </w:rPr>
        <w:t>)</w:t>
      </w:r>
    </w:p>
    <w:p w:rsidR="009B27BB" w:rsidRDefault="009B27BB" w:rsidP="009B27BB">
      <w:pPr>
        <w:suppressAutoHyphens/>
        <w:spacing w:before="28" w:after="28" w:line="100" w:lineRule="atLeast"/>
        <w:ind w:firstLine="720"/>
        <w:rPr>
          <w:rFonts w:ascii="Calibri" w:eastAsia="SimSun" w:hAnsi="Calibri" w:cs="font329"/>
          <w:kern w:val="1"/>
          <w:lang w:eastAsia="ar-SA"/>
        </w:rPr>
      </w:pPr>
    </w:p>
    <w:p w:rsidR="009B27BB" w:rsidRDefault="009B27BB" w:rsidP="009B27BB">
      <w:pPr>
        <w:suppressAutoHyphens/>
        <w:spacing w:before="28" w:after="28" w:line="100" w:lineRule="atLeast"/>
        <w:ind w:firstLine="720"/>
        <w:rPr>
          <w:rFonts w:ascii="Calibri" w:eastAsia="SimSun" w:hAnsi="Calibri" w:cs="font329"/>
          <w:kern w:val="1"/>
          <w:lang w:eastAsia="ar-SA"/>
        </w:rPr>
      </w:pPr>
      <w:r w:rsidRPr="00251807">
        <w:pict>
          <v:shape id="Picture 62" o:spid="_x0000_i1030" type="#_x0000_t75" style="width:14.2pt;height:14.2pt;visibility:visible;mso-wrap-style:square" filled="t">
            <v:imagedata r:id="rId13" o:title=""/>
          </v:shape>
        </w:pict>
      </w:r>
      <w:r w:rsidR="007E542B">
        <w:tab/>
      </w:r>
      <w:r w:rsidR="007E542B" w:rsidRPr="007E542B">
        <w:rPr>
          <w:rFonts w:ascii="Times New Roman" w:eastAsia="Times New Roman" w:hAnsi="Times New Roman" w:cs="Times New Roman"/>
          <w:kern w:val="1"/>
          <w:sz w:val="24"/>
          <w:szCs w:val="24"/>
          <w:lang w:val="en-AU" w:eastAsia="ar-SA"/>
        </w:rPr>
        <w:t>(</w:t>
      </w:r>
      <w:proofErr w:type="gramStart"/>
      <w:r w:rsidR="007E542B" w:rsidRPr="007E542B">
        <w:rPr>
          <w:rFonts w:ascii="Times New Roman" w:eastAsia="Times New Roman" w:hAnsi="Times New Roman" w:cs="Times New Roman"/>
          <w:kern w:val="1"/>
          <w:sz w:val="24"/>
          <w:szCs w:val="24"/>
          <w:lang w:val="en-AU" w:eastAsia="ar-SA"/>
        </w:rPr>
        <w:t>waiting</w:t>
      </w:r>
      <w:proofErr w:type="gramEnd"/>
      <w:r w:rsidR="007E542B" w:rsidRPr="007E542B">
        <w:rPr>
          <w:rFonts w:ascii="Times New Roman" w:eastAsia="Times New Roman" w:hAnsi="Times New Roman" w:cs="Times New Roman"/>
          <w:kern w:val="1"/>
          <w:sz w:val="24"/>
          <w:szCs w:val="24"/>
          <w:lang w:val="en-AU" w:eastAsia="ar-SA"/>
        </w:rPr>
        <w:t>) (</w:t>
      </w:r>
      <w:proofErr w:type="gramStart"/>
      <w:r w:rsidR="007E542B" w:rsidRPr="007E542B">
        <w:rPr>
          <w:rFonts w:ascii="Times New Roman" w:eastAsia="Times New Roman" w:hAnsi="Times New Roman" w:cs="Times New Roman"/>
          <w:kern w:val="1"/>
          <w:sz w:val="24"/>
          <w:szCs w:val="24"/>
          <w:lang w:val="en-AU" w:eastAsia="ar-SA"/>
        </w:rPr>
        <w:t>forever</w:t>
      </w:r>
      <w:proofErr w:type="gramEnd"/>
      <w:r w:rsidR="007E542B" w:rsidRPr="007E542B">
        <w:rPr>
          <w:rFonts w:ascii="Times New Roman" w:eastAsia="Times New Roman" w:hAnsi="Times New Roman" w:cs="Times New Roman"/>
          <w:kern w:val="1"/>
          <w:sz w:val="24"/>
          <w:szCs w:val="24"/>
          <w:lang w:val="en-AU" w:eastAsia="ar-SA"/>
        </w:rPr>
        <w:t>) (</w:t>
      </w:r>
      <w:proofErr w:type="gramStart"/>
      <w:r w:rsidR="007E542B" w:rsidRPr="007E542B">
        <w:rPr>
          <w:rFonts w:ascii="Times New Roman" w:eastAsia="Times New Roman" w:hAnsi="Times New Roman" w:cs="Times New Roman"/>
          <w:kern w:val="1"/>
          <w:sz w:val="24"/>
          <w:szCs w:val="24"/>
          <w:lang w:val="en-AU" w:eastAsia="ar-SA"/>
        </w:rPr>
        <w:t>impatience</w:t>
      </w:r>
      <w:proofErr w:type="gramEnd"/>
      <w:r w:rsidR="007E542B" w:rsidRPr="007E542B">
        <w:rPr>
          <w:rFonts w:ascii="Times New Roman" w:eastAsia="Times New Roman" w:hAnsi="Times New Roman" w:cs="Times New Roman"/>
          <w:kern w:val="1"/>
          <w:sz w:val="24"/>
          <w:szCs w:val="24"/>
          <w:lang w:val="en-AU" w:eastAsia="ar-SA"/>
        </w:rPr>
        <w:t>)</w:t>
      </w:r>
    </w:p>
    <w:p w:rsidR="009B27BB" w:rsidRDefault="009B27BB" w:rsidP="009B27BB">
      <w:pPr>
        <w:suppressAutoHyphens/>
        <w:spacing w:before="28" w:after="28" w:line="100" w:lineRule="atLeast"/>
        <w:ind w:firstLine="720"/>
        <w:rPr>
          <w:rFonts w:ascii="Calibri" w:eastAsia="SimSun" w:hAnsi="Calibri" w:cs="font329"/>
          <w:kern w:val="1"/>
          <w:lang w:eastAsia="ar-SA"/>
        </w:rPr>
      </w:pPr>
    </w:p>
    <w:p w:rsidR="007E542B" w:rsidRDefault="007E542B" w:rsidP="009B27BB">
      <w:pPr>
        <w:suppressAutoHyphens/>
        <w:spacing w:before="28" w:after="28" w:line="100" w:lineRule="atLeast"/>
        <w:ind w:firstLine="720"/>
        <w:rPr>
          <w:rFonts w:ascii="Times New Roman" w:eastAsia="Times New Roman" w:hAnsi="Times New Roman" w:cs="Times New Roman"/>
          <w:kern w:val="1"/>
          <w:sz w:val="24"/>
          <w:szCs w:val="24"/>
          <w:lang w:val="en-AU" w:eastAsia="ar-SA"/>
        </w:rPr>
      </w:pPr>
      <w:r w:rsidRPr="00251807">
        <w:pict>
          <v:shape id="Picture 63" o:spid="_x0000_i1031" type="#_x0000_t75" style="width:14.2pt;height:14.2pt;visibility:visible;mso-wrap-style:square" filled="t">
            <v:imagedata r:id="rId14" o:title=""/>
          </v:shape>
        </w:pict>
      </w:r>
      <w:r>
        <w:rPr>
          <w:rFonts w:ascii="Calibri" w:eastAsia="SimSun" w:hAnsi="Calibri" w:cs="font329"/>
          <w:kern w:val="1"/>
          <w:lang w:eastAsia="ar-SA"/>
        </w:rPr>
        <w:tab/>
      </w:r>
      <w:r w:rsidRPr="009B27BB">
        <w:rPr>
          <w:rFonts w:ascii="Times New Roman" w:eastAsia="Times New Roman" w:hAnsi="Times New Roman" w:cs="Times New Roman"/>
          <w:kern w:val="1"/>
          <w:sz w:val="24"/>
          <w:szCs w:val="24"/>
          <w:lang w:val="en-AU" w:eastAsia="ar-SA"/>
        </w:rPr>
        <w:t>(</w:t>
      </w:r>
      <w:proofErr w:type="spellStart"/>
      <w:proofErr w:type="gramStart"/>
      <w:r w:rsidRPr="009B27BB">
        <w:rPr>
          <w:rFonts w:ascii="Times New Roman" w:eastAsia="Times New Roman" w:hAnsi="Times New Roman" w:cs="Times New Roman"/>
          <w:kern w:val="1"/>
          <w:sz w:val="24"/>
          <w:szCs w:val="24"/>
          <w:lang w:val="en-AU" w:eastAsia="ar-SA"/>
        </w:rPr>
        <w:t>lalala</w:t>
      </w:r>
      <w:proofErr w:type="spellEnd"/>
      <w:proofErr w:type="gramEnd"/>
      <w:r w:rsidRPr="009B27BB">
        <w:rPr>
          <w:rFonts w:ascii="Times New Roman" w:eastAsia="Times New Roman" w:hAnsi="Times New Roman" w:cs="Times New Roman"/>
          <w:kern w:val="1"/>
          <w:sz w:val="24"/>
          <w:szCs w:val="24"/>
          <w:lang w:val="en-AU" w:eastAsia="ar-SA"/>
        </w:rPr>
        <w:t>) (</w:t>
      </w:r>
      <w:proofErr w:type="spellStart"/>
      <w:proofErr w:type="gramStart"/>
      <w:r w:rsidRPr="009B27BB">
        <w:rPr>
          <w:rFonts w:ascii="Times New Roman" w:eastAsia="Times New Roman" w:hAnsi="Times New Roman" w:cs="Times New Roman"/>
          <w:kern w:val="1"/>
          <w:sz w:val="24"/>
          <w:szCs w:val="24"/>
          <w:lang w:val="en-AU" w:eastAsia="ar-SA"/>
        </w:rPr>
        <w:t>lala</w:t>
      </w:r>
      <w:proofErr w:type="spellEnd"/>
      <w:proofErr w:type="gramEnd"/>
      <w:r w:rsidRPr="009B27BB">
        <w:rPr>
          <w:rFonts w:ascii="Times New Roman" w:eastAsia="Times New Roman" w:hAnsi="Times New Roman" w:cs="Times New Roman"/>
          <w:kern w:val="1"/>
          <w:sz w:val="24"/>
          <w:szCs w:val="24"/>
          <w:lang w:val="en-AU" w:eastAsia="ar-SA"/>
        </w:rPr>
        <w:t>) (</w:t>
      </w:r>
      <w:proofErr w:type="spellStart"/>
      <w:proofErr w:type="gramStart"/>
      <w:r w:rsidRPr="009B27BB">
        <w:rPr>
          <w:rFonts w:ascii="Times New Roman" w:eastAsia="Times New Roman" w:hAnsi="Times New Roman" w:cs="Times New Roman"/>
          <w:kern w:val="1"/>
          <w:sz w:val="24"/>
          <w:szCs w:val="24"/>
          <w:lang w:val="en-AU" w:eastAsia="ar-SA"/>
        </w:rPr>
        <w:t>notlistening</w:t>
      </w:r>
      <w:proofErr w:type="spellEnd"/>
      <w:proofErr w:type="gramEnd"/>
      <w:r w:rsidRPr="009B27BB">
        <w:rPr>
          <w:rFonts w:ascii="Times New Roman" w:eastAsia="Times New Roman" w:hAnsi="Times New Roman" w:cs="Times New Roman"/>
          <w:kern w:val="1"/>
          <w:sz w:val="24"/>
          <w:szCs w:val="24"/>
          <w:lang w:val="en-AU" w:eastAsia="ar-SA"/>
        </w:rPr>
        <w:t>)</w:t>
      </w:r>
    </w:p>
    <w:p w:rsidR="007E542B" w:rsidRDefault="007E542B" w:rsidP="009B27BB">
      <w:pPr>
        <w:suppressAutoHyphens/>
        <w:spacing w:before="28" w:after="28" w:line="100" w:lineRule="atLeast"/>
        <w:ind w:firstLine="720"/>
        <w:rPr>
          <w:rFonts w:ascii="Calibri" w:eastAsia="SimSun" w:hAnsi="Calibri" w:cs="font329"/>
          <w:kern w:val="1"/>
          <w:lang w:eastAsia="ar-SA"/>
        </w:rPr>
      </w:pPr>
    </w:p>
    <w:p w:rsidR="009F4C66" w:rsidRDefault="004B0849" w:rsidP="004B0849">
      <w:pPr>
        <w:pStyle w:val="BodyText"/>
        <w:ind w:firstLine="720"/>
        <w:rPr>
          <w:rFonts w:ascii="Times New Roman" w:eastAsia="Times New Roman" w:hAnsi="Times New Roman" w:cs="Times New Roman"/>
          <w:sz w:val="24"/>
          <w:szCs w:val="24"/>
          <w:lang w:val="en-AU"/>
        </w:rPr>
      </w:pPr>
      <w:r w:rsidRPr="00251807">
        <w:pict>
          <v:shape id="Picture 311" o:spid="_x0000_i1032" type="#_x0000_t75" style="width:14.2pt;height:14.2pt;visibility:visible;mso-wrap-style:square" filled="t">
            <v:imagedata r:id="rId15" o:title=""/>
          </v:shape>
        </w:pict>
      </w:r>
      <w:r>
        <w:rPr>
          <w:noProof/>
          <w:lang w:eastAsia="en-US"/>
        </w:rPr>
        <w:tab/>
      </w:r>
      <w:r>
        <w:rPr>
          <w:noProof/>
          <w:lang w:eastAsia="en-US"/>
        </w:rPr>
        <w:t>Heart</w:t>
      </w:r>
      <w:r>
        <w:rPr>
          <w:rFonts w:ascii="Times New Roman" w:eastAsia="Times New Roman" w:hAnsi="Times New Roman" w:cs="Times New Roman"/>
          <w:sz w:val="24"/>
          <w:szCs w:val="24"/>
          <w:lang w:val="en-AU"/>
        </w:rPr>
        <w:t xml:space="preserve"> (h) or (H) or (I) or (L)  </w:t>
      </w:r>
    </w:p>
    <w:p w:rsidR="004B0849" w:rsidRDefault="00982CF5" w:rsidP="004B0849">
      <w:pPr>
        <w:pStyle w:val="BodyText"/>
        <w:ind w:firstLine="720"/>
        <w:rPr>
          <w:noProof/>
        </w:rPr>
      </w:pPr>
      <w:r w:rsidRPr="00251807">
        <w:pict>
          <v:shape id="Picture 312" o:spid="_x0000_i1033" type="#_x0000_t75" style="width:14.2pt;height:14.2pt;visibility:visible;mso-wrap-style:square" filled="t">
            <v:imagedata r:id="rId16" o:title=""/>
          </v:shape>
        </w:pict>
      </w:r>
      <w:r w:rsidR="004B0849">
        <w:rPr>
          <w:noProof/>
        </w:rPr>
        <w:tab/>
      </w:r>
      <w:r w:rsidR="004B0849">
        <w:rPr>
          <w:noProof/>
        </w:rPr>
        <w:t xml:space="preserve">Star (*)  </w:t>
      </w:r>
    </w:p>
    <w:p w:rsidR="00982CF5" w:rsidRDefault="007F7F41" w:rsidP="004B0849">
      <w:pPr>
        <w:pStyle w:val="BodyText"/>
        <w:ind w:firstLine="720"/>
        <w:rPr>
          <w:rFonts w:ascii="Times New Roman" w:eastAsia="Times New Roman" w:hAnsi="Times New Roman" w:cs="Times New Roman"/>
          <w:sz w:val="24"/>
          <w:szCs w:val="24"/>
          <w:lang w:val="en-AU"/>
        </w:rPr>
      </w:pPr>
      <w:r w:rsidRPr="00251807">
        <w:pict>
          <v:shape id="Picture 320" o:spid="_x0000_i1034" type="#_x0000_t75" style="width:14.2pt;height:14.2pt;visibility:visible;mso-wrap-style:square" o:bullet="t" filled="t">
            <v:imagedata r:id="rId17" o:title=""/>
          </v:shape>
        </w:pict>
      </w:r>
      <w:r w:rsidR="00982CF5">
        <w:rPr>
          <w:rFonts w:ascii="Times New Roman" w:eastAsia="Times New Roman" w:hAnsi="Times New Roman" w:cs="Times New Roman"/>
          <w:sz w:val="24"/>
          <w:szCs w:val="24"/>
          <w:lang w:val="en-AU"/>
        </w:rPr>
        <w:t xml:space="preserve">       </w:t>
      </w:r>
      <w:r w:rsidR="00982CF5">
        <w:rPr>
          <w:rFonts w:ascii="Times New Roman" w:eastAsia="Times New Roman" w:hAnsi="Times New Roman" w:cs="Times New Roman"/>
          <w:sz w:val="24"/>
          <w:szCs w:val="24"/>
          <w:lang w:val="en-AU"/>
        </w:rPr>
        <w:t>Coffee (coffee)</w:t>
      </w:r>
    </w:p>
    <w:p w:rsidR="007F7F41" w:rsidRDefault="007F7F41" w:rsidP="004B0849">
      <w:pPr>
        <w:pStyle w:val="BodyText"/>
        <w:ind w:firstLine="720"/>
      </w:pPr>
      <w:r>
        <w:rPr>
          <w:noProof/>
        </w:rPr>
        <w:drawing>
          <wp:inline distT="0" distB="0" distL="0" distR="0" wp14:anchorId="15435D8A" wp14:editId="546835D9">
            <wp:extent cx="180340" cy="180340"/>
            <wp:effectExtent l="0" t="0" r="0"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r w:rsidRPr="00D500CE">
        <w:rPr>
          <w:rFonts w:ascii="Times New Roman" w:eastAsia="Times New Roman" w:hAnsi="Times New Roman" w:cs="Times New Roman"/>
          <w:sz w:val="24"/>
          <w:szCs w:val="24"/>
          <w:lang w:val="en-AU"/>
        </w:rPr>
        <w:t xml:space="preserve"> </w:t>
      </w:r>
      <w:r>
        <w:rPr>
          <w:rFonts w:ascii="Times New Roman" w:eastAsia="Times New Roman" w:hAnsi="Times New Roman" w:cs="Times New Roman"/>
          <w:sz w:val="24"/>
          <w:szCs w:val="24"/>
          <w:lang w:val="en-AU"/>
        </w:rPr>
        <w:t xml:space="preserve">      </w:t>
      </w:r>
      <w:r w:rsidRPr="00D500CE">
        <w:rPr>
          <w:rFonts w:ascii="Times New Roman" w:eastAsia="Times New Roman" w:hAnsi="Times New Roman" w:cs="Times New Roman"/>
          <w:sz w:val="24"/>
          <w:szCs w:val="24"/>
          <w:lang w:val="en-AU"/>
        </w:rPr>
        <w:t>(</w:t>
      </w:r>
      <w:proofErr w:type="spellStart"/>
      <w:proofErr w:type="gramStart"/>
      <w:r w:rsidRPr="00D500CE">
        <w:rPr>
          <w:rFonts w:ascii="Times New Roman" w:eastAsia="Times New Roman" w:hAnsi="Times New Roman" w:cs="Times New Roman"/>
          <w:sz w:val="24"/>
          <w:szCs w:val="24"/>
          <w:lang w:val="en-AU"/>
        </w:rPr>
        <w:t>heidy</w:t>
      </w:r>
      <w:proofErr w:type="spellEnd"/>
      <w:proofErr w:type="gramEnd"/>
      <w:r w:rsidRPr="00D500CE">
        <w:rPr>
          <w:rFonts w:ascii="Times New Roman" w:eastAsia="Times New Roman" w:hAnsi="Times New Roman" w:cs="Times New Roman"/>
          <w:sz w:val="24"/>
          <w:szCs w:val="24"/>
          <w:lang w:val="en-AU"/>
        </w:rPr>
        <w:t>)</w:t>
      </w:r>
    </w:p>
    <w:p w:rsidR="007F7F41" w:rsidRDefault="001021A0" w:rsidP="007F7F41">
      <w:pPr>
        <w:pStyle w:val="BodyText"/>
      </w:pPr>
      <w:r>
        <w:rPr>
          <w:noProof/>
          <w:lang w:eastAsia="en-US"/>
        </w:rPr>
        <w:drawing>
          <wp:inline distT="0" distB="0" distL="0" distR="0">
            <wp:extent cx="4114569" cy="2286000"/>
            <wp:effectExtent l="0" t="0" r="635" b="0"/>
            <wp:docPr id="1" name="Picture 1" descr="fa3271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3271_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14800" cy="2286128"/>
                    </a:xfrm>
                    <a:prstGeom prst="rect">
                      <a:avLst/>
                    </a:prstGeom>
                    <a:noFill/>
                    <a:ln>
                      <a:noFill/>
                    </a:ln>
                  </pic:spPr>
                </pic:pic>
              </a:graphicData>
            </a:graphic>
          </wp:inline>
        </w:drawing>
      </w:r>
    </w:p>
    <w:p w:rsidR="007F7F41" w:rsidRDefault="001021A0" w:rsidP="007F7F41">
      <w:pPr>
        <w:pStyle w:val="BodyText"/>
      </w:pPr>
      <w:r>
        <w:lastRenderedPageBreak/>
        <w:t>By default Skype includes one-click access to less than 72 emoticons running the g</w:t>
      </w:r>
      <w:r w:rsidR="009F4C66">
        <w:t>a</w:t>
      </w:r>
      <w:r>
        <w:t>mut from putting lipstick onto sending a rain clo</w:t>
      </w:r>
      <w:r w:rsidR="009F4C66">
        <w:t>u</w:t>
      </w:r>
      <w:r>
        <w:t>d a</w:t>
      </w:r>
      <w:r w:rsidR="007F7F41">
        <w:t>nd everything in between.</w:t>
      </w:r>
    </w:p>
    <w:p w:rsidR="001021A0" w:rsidRDefault="009F4C66" w:rsidP="007F7F41">
      <w:pPr>
        <w:pStyle w:val="BodyText"/>
      </w:pPr>
      <w:r>
        <w:t>Skype has a great set of built in emoticons but there are dozens of more….”fun” ones that you can’t access from the menu.</w:t>
      </w:r>
    </w:p>
    <w:p w:rsidR="001021A0" w:rsidRDefault="001021A0" w:rsidP="001021A0">
      <w:pPr>
        <w:pStyle w:val="BodyText"/>
      </w:pPr>
      <w:r>
        <w:t xml:space="preserve">Skype’s holding out on you. </w:t>
      </w:r>
    </w:p>
    <w:p w:rsidR="001021A0" w:rsidRDefault="001021A0" w:rsidP="001021A0">
      <w:pPr>
        <w:pStyle w:val="BodyText"/>
        <w:numPr>
          <w:ilvl w:val="0"/>
          <w:numId w:val="1"/>
        </w:numPr>
      </w:pPr>
      <w:r>
        <w:t>What if you’re in the mood to moon somebody?</w:t>
      </w:r>
    </w:p>
    <w:p w:rsidR="001021A0" w:rsidRDefault="001021A0" w:rsidP="001021A0">
      <w:pPr>
        <w:pStyle w:val="BodyText"/>
        <w:numPr>
          <w:ilvl w:val="0"/>
          <w:numId w:val="1"/>
        </w:numPr>
      </w:pPr>
      <w:r>
        <w:t>Or maybe the person you’re talking with has driven you to bang your head on the wall?</w:t>
      </w:r>
    </w:p>
    <w:p w:rsidR="001021A0" w:rsidRDefault="001021A0" w:rsidP="001021A0">
      <w:pPr>
        <w:pStyle w:val="BodyText"/>
      </w:pPr>
      <w:r>
        <w:t>There’s an emoticon for that….</w:t>
      </w:r>
    </w:p>
    <w:p w:rsidR="005F6422" w:rsidRDefault="005F6422" w:rsidP="001021A0">
      <w:pPr>
        <w:pStyle w:val="BodyText"/>
      </w:pPr>
      <w:r>
        <w:t xml:space="preserve">You can find an expanded list of emoticons right here, along with each one’s keyboard shortcut. </w:t>
      </w:r>
    </w:p>
    <w:p w:rsidR="00B05C11" w:rsidRDefault="00B05C11" w:rsidP="001021A0">
      <w:pPr>
        <w:pStyle w:val="BodyText"/>
      </w:pPr>
      <w:r>
        <w:t xml:space="preserve">But wait, there’s still </w:t>
      </w:r>
      <w:proofErr w:type="gramStart"/>
      <w:r>
        <w:t>more !</w:t>
      </w:r>
      <w:proofErr w:type="gramEnd"/>
    </w:p>
    <w:p w:rsidR="00B05C11" w:rsidRDefault="00B05C11" w:rsidP="001021A0">
      <w:pPr>
        <w:pStyle w:val="BodyText"/>
      </w:pPr>
      <w:r>
        <w:t>In addition to the multitude of smileys, Skype also includes emoticons for nearly every country under the sun, even Canada.</w:t>
      </w:r>
    </w:p>
    <w:p w:rsidR="00D500CE" w:rsidRDefault="00B05C11" w:rsidP="001021A0">
      <w:pPr>
        <w:pStyle w:val="BodyText"/>
      </w:pPr>
      <w:r>
        <w:t>Get your scroll wheel ready and spy an expanded cheat sheet here</w:t>
      </w:r>
      <w:r w:rsidR="004B0849">
        <w:t xml:space="preserve"> below.</w:t>
      </w:r>
    </w:p>
    <w:p w:rsidR="00C931A3" w:rsidRDefault="00B05C11" w:rsidP="001021A0">
      <w:pPr>
        <w:pStyle w:val="BodyText"/>
      </w:pPr>
      <w:r>
        <w:t xml:space="preserve">If nothing else, </w:t>
      </w:r>
      <w:r w:rsidR="009F4C66">
        <w:t>memorize</w:t>
      </w:r>
      <w:r>
        <w:t xml:space="preserve"> these ten </w:t>
      </w:r>
      <w:r w:rsidR="00C931A3">
        <w:t xml:space="preserve">mostly self-explanatory emoticon shortcuts and </w:t>
      </w:r>
      <w:r w:rsidR="007F359B">
        <w:t>you’ll</w:t>
      </w:r>
      <w:r w:rsidR="00C931A3">
        <w:t xml:space="preserve"> be prepared for just about any situation:</w:t>
      </w:r>
    </w:p>
    <w:p w:rsidR="00C931A3" w:rsidRDefault="00C931A3" w:rsidP="00C931A3">
      <w:pPr>
        <w:pStyle w:val="BodyText"/>
        <w:numPr>
          <w:ilvl w:val="0"/>
          <w:numId w:val="3"/>
        </w:numPr>
      </w:pPr>
      <w:r>
        <w:t>(puke)</w:t>
      </w:r>
    </w:p>
    <w:p w:rsidR="00C931A3" w:rsidRDefault="00C931A3" w:rsidP="00C931A3">
      <w:pPr>
        <w:pStyle w:val="BodyText"/>
        <w:numPr>
          <w:ilvl w:val="0"/>
          <w:numId w:val="3"/>
        </w:numPr>
      </w:pPr>
      <w:r>
        <w:t>(party)</w:t>
      </w:r>
    </w:p>
    <w:p w:rsidR="00C931A3" w:rsidRDefault="00C931A3" w:rsidP="00C931A3">
      <w:pPr>
        <w:pStyle w:val="BodyText"/>
        <w:numPr>
          <w:ilvl w:val="0"/>
          <w:numId w:val="3"/>
        </w:numPr>
      </w:pPr>
      <w:r>
        <w:t>(finger)</w:t>
      </w:r>
      <w:r w:rsidR="000837F4">
        <w:t xml:space="preserve"> </w:t>
      </w:r>
      <w:r w:rsidR="000837F4">
        <w:rPr>
          <w:noProof/>
        </w:rPr>
        <w:drawing>
          <wp:inline distT="0" distB="0" distL="0" distR="0" wp14:anchorId="5D8AAFED" wp14:editId="2C8C08D7">
            <wp:extent cx="180340" cy="18034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C931A3" w:rsidRDefault="00C931A3" w:rsidP="00C931A3">
      <w:pPr>
        <w:pStyle w:val="BodyText"/>
        <w:numPr>
          <w:ilvl w:val="0"/>
          <w:numId w:val="3"/>
        </w:numPr>
      </w:pPr>
      <w:r>
        <w:t>(swear)</w:t>
      </w:r>
      <w:r w:rsidR="000837F4">
        <w:t xml:space="preserve"> </w:t>
      </w:r>
      <w:r w:rsidR="000837F4">
        <w:rPr>
          <w:noProof/>
        </w:rPr>
        <w:drawing>
          <wp:inline distT="0" distB="0" distL="0" distR="0" wp14:anchorId="16BFE559" wp14:editId="5ACE49F1">
            <wp:extent cx="180340" cy="18034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C931A3" w:rsidRDefault="00C931A3" w:rsidP="00C931A3">
      <w:pPr>
        <w:pStyle w:val="BodyText"/>
        <w:numPr>
          <w:ilvl w:val="0"/>
          <w:numId w:val="3"/>
        </w:numPr>
      </w:pPr>
      <w:r>
        <w:t>(</w:t>
      </w:r>
      <w:proofErr w:type="spellStart"/>
      <w:r>
        <w:t>banghead</w:t>
      </w:r>
      <w:proofErr w:type="spellEnd"/>
      <w:r>
        <w:t>)</w:t>
      </w:r>
      <w:r w:rsidR="00D500CE">
        <w:t xml:space="preserve"> </w:t>
      </w:r>
      <w:r w:rsidR="00D500CE">
        <w:rPr>
          <w:noProof/>
        </w:rPr>
        <w:drawing>
          <wp:inline distT="0" distB="0" distL="0" distR="0" wp14:anchorId="7F5E4AA5" wp14:editId="5F6296AC">
            <wp:extent cx="180340" cy="18034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C931A3" w:rsidRDefault="00C931A3" w:rsidP="00C931A3">
      <w:pPr>
        <w:pStyle w:val="BodyText"/>
        <w:numPr>
          <w:ilvl w:val="0"/>
          <w:numId w:val="3"/>
        </w:numPr>
      </w:pPr>
      <w:r>
        <w:t>(</w:t>
      </w:r>
      <w:proofErr w:type="spellStart"/>
      <w:r>
        <w:t>tmi</w:t>
      </w:r>
      <w:proofErr w:type="spellEnd"/>
      <w:r>
        <w:t>)</w:t>
      </w:r>
      <w:r w:rsidR="00D500CE">
        <w:t xml:space="preserve"> </w:t>
      </w:r>
      <w:r w:rsidR="00D500CE">
        <w:rPr>
          <w:noProof/>
        </w:rPr>
        <w:drawing>
          <wp:inline distT="0" distB="0" distL="0" distR="0" wp14:anchorId="67FFC500" wp14:editId="5A358F54">
            <wp:extent cx="180340" cy="18034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7B00B4" w:rsidRPr="007B00B4" w:rsidRDefault="00C931A3" w:rsidP="007B00B4">
      <w:pPr>
        <w:pStyle w:val="BodyText"/>
        <w:numPr>
          <w:ilvl w:val="0"/>
          <w:numId w:val="3"/>
        </w:numPr>
      </w:pPr>
      <w:r>
        <w:t>(drunk)</w:t>
      </w:r>
      <w:r w:rsidR="00D500CE">
        <w:t xml:space="preserve"> </w:t>
      </w:r>
      <w:r w:rsidR="00D500CE">
        <w:rPr>
          <w:noProof/>
        </w:rPr>
        <w:drawing>
          <wp:inline distT="0" distB="0" distL="0" distR="0" wp14:anchorId="47846C79" wp14:editId="3E424429">
            <wp:extent cx="180340" cy="18034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C931A3" w:rsidRDefault="007B00B4" w:rsidP="00C931A3">
      <w:pPr>
        <w:pStyle w:val="BodyText"/>
        <w:numPr>
          <w:ilvl w:val="0"/>
          <w:numId w:val="3"/>
        </w:numPr>
      </w:pPr>
      <w:r>
        <w:t xml:space="preserve">(punch) </w:t>
      </w:r>
      <w:r>
        <w:rPr>
          <w:noProof/>
        </w:rPr>
        <w:drawing>
          <wp:inline distT="0" distB="0" distL="0" distR="0" wp14:anchorId="53C28991" wp14:editId="6924607B">
            <wp:extent cx="180340" cy="180340"/>
            <wp:effectExtent l="0" t="0" r="0" b="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C931A3" w:rsidRDefault="00C931A3" w:rsidP="00C931A3">
      <w:pPr>
        <w:pStyle w:val="BodyText"/>
        <w:numPr>
          <w:ilvl w:val="0"/>
          <w:numId w:val="3"/>
        </w:numPr>
      </w:pPr>
      <w:r>
        <w:t>(v)</w:t>
      </w:r>
    </w:p>
    <w:p w:rsidR="00CB482B" w:rsidRDefault="00CB482B" w:rsidP="00897DFA">
      <w:pPr>
        <w:pStyle w:val="BodyText"/>
        <w:numPr>
          <w:ilvl w:val="0"/>
          <w:numId w:val="3"/>
        </w:numPr>
      </w:pPr>
      <w:r>
        <w:t>(n)</w:t>
      </w:r>
      <w:r w:rsidR="00897DFA">
        <w:t xml:space="preserve"> </w:t>
      </w:r>
    </w:p>
    <w:p w:rsidR="009F4C66" w:rsidRDefault="001021A0" w:rsidP="001021A0">
      <w:pPr>
        <w:pStyle w:val="BodyText"/>
      </w:pPr>
      <w:r>
        <w:rPr>
          <w:noProof/>
          <w:lang w:eastAsia="en-US"/>
        </w:rPr>
        <w:drawing>
          <wp:inline distT="0" distB="0" distL="0" distR="0">
            <wp:extent cx="5724659" cy="129432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24818" cy="1294363"/>
                    </a:xfrm>
                    <a:prstGeom prst="rect">
                      <a:avLst/>
                    </a:prstGeom>
                    <a:solidFill>
                      <a:srgbClr val="FFFFFF"/>
                    </a:solidFill>
                    <a:ln>
                      <a:noFill/>
                    </a:ln>
                  </pic:spPr>
                </pic:pic>
              </a:graphicData>
            </a:graphic>
          </wp:inline>
        </w:drawing>
      </w:r>
    </w:p>
    <w:p w:rsidR="00D500CE" w:rsidRDefault="009F4C66" w:rsidP="001021A0">
      <w:pPr>
        <w:pStyle w:val="BodyText"/>
      </w:pPr>
      <w:r>
        <w:lastRenderedPageBreak/>
        <w:t xml:space="preserve">If you mouse over all of the icons in the menu, you’ll see what the code for them is, </w:t>
      </w:r>
      <w:proofErr w:type="spellStart"/>
      <w:r>
        <w:t>i.e</w:t>
      </w:r>
      <w:proofErr w:type="spellEnd"/>
      <w:r w:rsidR="00627F54">
        <w:t xml:space="preserve"> </w:t>
      </w:r>
      <w:r w:rsidR="004B0849">
        <w:t xml:space="preserve">(giggle) </w:t>
      </w:r>
      <w:r w:rsidR="007E542B">
        <w:t xml:space="preserve">(h) (y) </w:t>
      </w:r>
      <w:proofErr w:type="spellStart"/>
      <w:r w:rsidR="007E542B">
        <w:t>etc</w:t>
      </w:r>
      <w:proofErr w:type="spellEnd"/>
    </w:p>
    <w:p w:rsidR="004E4B66" w:rsidRDefault="00627F54" w:rsidP="001021A0">
      <w:pPr>
        <w:pStyle w:val="BodyText"/>
      </w:pPr>
      <w:r>
        <w:t xml:space="preserve">But …there are some other emoticons Skype doesn’t tell you about. Try the following for a little fun: </w:t>
      </w:r>
    </w:p>
    <w:p w:rsidR="004E4B66" w:rsidRDefault="00B465C4" w:rsidP="001021A0">
      <w:pPr>
        <w:pStyle w:val="BodyText"/>
      </w:pPr>
      <w:r>
        <w:rPr>
          <w:noProof/>
        </w:rPr>
        <w:t xml:space="preserve">Envy- yellow to  green </w:t>
      </w:r>
      <w:r w:rsidRPr="00B465C4">
        <w:rPr>
          <w:noProof/>
        </w:rPr>
        <w:t>(envy)</w:t>
      </w:r>
      <w:r>
        <w:rPr>
          <w:noProof/>
        </w:rPr>
        <w:t xml:space="preserve">  </w:t>
      </w:r>
      <w:r>
        <w:rPr>
          <w:noProof/>
        </w:rPr>
        <w:drawing>
          <wp:inline distT="0" distB="0" distL="0" distR="0" wp14:anchorId="6405F811" wp14:editId="7DB96381">
            <wp:extent cx="180340" cy="180340"/>
            <wp:effectExtent l="0" t="0" r="0" b="0"/>
            <wp:docPr id="328" name="Picture 328" descr="http://www.skype-emoticons.com/images/emoticon-00132-env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kype-emoticons.com/images/emoticon-00132-envy.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noFill/>
                    <a:ln>
                      <a:noFill/>
                    </a:ln>
                  </pic:spPr>
                </pic:pic>
              </a:graphicData>
            </a:graphic>
          </wp:inline>
        </w:drawing>
      </w:r>
    </w:p>
    <w:p w:rsidR="00D500CE" w:rsidRDefault="000563B1" w:rsidP="001021A0">
      <w:pPr>
        <w:pStyle w:val="BodyText"/>
      </w:pPr>
      <w:r>
        <w:t xml:space="preserve">Smoking </w:t>
      </w:r>
      <w:r w:rsidR="009F4C66">
        <w:t>(smoke)</w:t>
      </w:r>
      <w:r>
        <w:t xml:space="preserve"> or</w:t>
      </w:r>
      <w:r w:rsidR="00897DFA">
        <w:t xml:space="preserve"> </w:t>
      </w:r>
      <w:r w:rsidR="00FC6888">
        <w:t xml:space="preserve">(ci) </w:t>
      </w:r>
      <w:r w:rsidR="00897DFA">
        <w:rPr>
          <w:noProof/>
        </w:rPr>
        <w:drawing>
          <wp:inline distT="0" distB="0" distL="0" distR="0" wp14:anchorId="3E077D07" wp14:editId="40544591">
            <wp:extent cx="180340" cy="18034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D500CE" w:rsidRDefault="004E4B66" w:rsidP="001021A0">
      <w:pPr>
        <w:pStyle w:val="BodyText"/>
      </w:pPr>
      <w:r>
        <w:t xml:space="preserve">Pool Party </w:t>
      </w:r>
      <w:r w:rsidR="009F4C66">
        <w:t>(</w:t>
      </w:r>
      <w:proofErr w:type="spellStart"/>
      <w:r w:rsidR="009F4C66">
        <w:t>poolparty</w:t>
      </w:r>
      <w:proofErr w:type="spellEnd"/>
      <w:r w:rsidR="009F4C66">
        <w:t xml:space="preserve">) </w:t>
      </w:r>
      <w:r w:rsidR="00D500CE">
        <w:rPr>
          <w:noProof/>
        </w:rPr>
        <w:drawing>
          <wp:inline distT="0" distB="0" distL="0" distR="0" wp14:anchorId="6D32EB15" wp14:editId="557180A2">
            <wp:extent cx="180340" cy="18034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783F72" w:rsidRDefault="004E4B66" w:rsidP="004B0849">
      <w:pPr>
        <w:pStyle w:val="BodyText"/>
      </w:pPr>
      <w:r>
        <w:t xml:space="preserve">You rock </w:t>
      </w:r>
      <w:r w:rsidR="009F4C66">
        <w:t>(rock)</w:t>
      </w:r>
      <w:r w:rsidR="00D500CE">
        <w:t xml:space="preserve"> </w:t>
      </w:r>
      <w:r w:rsidR="00D500CE">
        <w:rPr>
          <w:noProof/>
        </w:rPr>
        <w:drawing>
          <wp:inline distT="0" distB="0" distL="0" distR="0" wp14:anchorId="4523609E" wp14:editId="793E53E7">
            <wp:extent cx="180340" cy="18034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783F72" w:rsidRDefault="00783F72" w:rsidP="00D500CE">
      <w:pPr>
        <w:pStyle w:val="BodyText"/>
      </w:pPr>
      <w:r w:rsidRPr="00982CF5">
        <w:t>Skype (</w:t>
      </w:r>
      <w:proofErr w:type="spellStart"/>
      <w:r w:rsidRPr="00982CF5">
        <w:t>skype</w:t>
      </w:r>
      <w:proofErr w:type="spellEnd"/>
      <w:r w:rsidRPr="00982CF5">
        <w:t>) or (</w:t>
      </w:r>
      <w:proofErr w:type="spellStart"/>
      <w:r w:rsidRPr="00982CF5">
        <w:t>ss</w:t>
      </w:r>
      <w:proofErr w:type="spellEnd"/>
      <w:r w:rsidRPr="00982CF5">
        <w:t>)</w:t>
      </w:r>
      <w:r>
        <w:t xml:space="preserve">   </w:t>
      </w:r>
      <w:r>
        <w:rPr>
          <w:noProof/>
          <w:lang w:eastAsia="en-US"/>
        </w:rPr>
        <w:drawing>
          <wp:inline distT="0" distB="0" distL="0" distR="0">
            <wp:extent cx="180340" cy="180340"/>
            <wp:effectExtent l="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783F72" w:rsidRDefault="00E806FA" w:rsidP="00D500CE">
      <w:pPr>
        <w:pStyle w:val="BodyText"/>
        <w:rPr>
          <w:rFonts w:ascii="Times New Roman" w:eastAsia="Times New Roman" w:hAnsi="Times New Roman" w:cs="Times New Roman"/>
          <w:sz w:val="24"/>
          <w:szCs w:val="24"/>
          <w:lang w:val="en-AU"/>
        </w:rPr>
      </w:pPr>
      <w:proofErr w:type="gramStart"/>
      <w:r>
        <w:rPr>
          <w:rFonts w:ascii="Times New Roman" w:eastAsia="Times New Roman" w:hAnsi="Times New Roman" w:cs="Times New Roman"/>
          <w:sz w:val="24"/>
          <w:szCs w:val="24"/>
          <w:lang w:val="en-AU"/>
        </w:rPr>
        <w:t>Mail  (</w:t>
      </w:r>
      <w:proofErr w:type="gramEnd"/>
      <w:r>
        <w:rPr>
          <w:rFonts w:ascii="Times New Roman" w:eastAsia="Times New Roman" w:hAnsi="Times New Roman" w:cs="Times New Roman"/>
          <w:sz w:val="24"/>
          <w:szCs w:val="24"/>
          <w:lang w:val="en-AU"/>
        </w:rPr>
        <w:t xml:space="preserve">m) </w:t>
      </w:r>
      <w:r w:rsidR="000563B1">
        <w:rPr>
          <w:rFonts w:ascii="Times New Roman" w:eastAsia="Times New Roman" w:hAnsi="Times New Roman" w:cs="Times New Roman"/>
          <w:sz w:val="24"/>
          <w:szCs w:val="24"/>
          <w:lang w:val="en-AU"/>
        </w:rPr>
        <w:t xml:space="preserve">or </w:t>
      </w:r>
      <w:r>
        <w:rPr>
          <w:rFonts w:ascii="Times New Roman" w:eastAsia="Times New Roman" w:hAnsi="Times New Roman" w:cs="Times New Roman"/>
          <w:sz w:val="24"/>
          <w:szCs w:val="24"/>
          <w:lang w:val="en-AU"/>
        </w:rPr>
        <w:t xml:space="preserve">(e) </w:t>
      </w:r>
      <w:r w:rsidR="00FC6888">
        <w:rPr>
          <w:rFonts w:ascii="Times New Roman" w:eastAsia="Times New Roman" w:hAnsi="Times New Roman" w:cs="Times New Roman"/>
          <w:sz w:val="24"/>
          <w:szCs w:val="24"/>
          <w:lang w:val="en-AU"/>
        </w:rPr>
        <w:t xml:space="preserve"> </w:t>
      </w:r>
      <w:r w:rsidR="00FC6888">
        <w:rPr>
          <w:noProof/>
          <w:lang w:eastAsia="en-US"/>
        </w:rPr>
        <w:drawing>
          <wp:inline distT="0" distB="0" distL="0" distR="0" wp14:anchorId="42FE63F6" wp14:editId="344DBB9F">
            <wp:extent cx="180340" cy="180340"/>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0563B1" w:rsidRDefault="000563B1" w:rsidP="00D500CE">
      <w:pPr>
        <w:pStyle w:val="BodyText"/>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 xml:space="preserve">Movie (~) or (film) </w:t>
      </w:r>
      <w:proofErr w:type="gramStart"/>
      <w:r>
        <w:rPr>
          <w:rFonts w:ascii="Times New Roman" w:eastAsia="Times New Roman" w:hAnsi="Times New Roman" w:cs="Times New Roman"/>
          <w:sz w:val="24"/>
          <w:szCs w:val="24"/>
          <w:lang w:val="en-AU"/>
        </w:rPr>
        <w:t>or  (</w:t>
      </w:r>
      <w:proofErr w:type="gramEnd"/>
      <w:r>
        <w:rPr>
          <w:rFonts w:ascii="Times New Roman" w:eastAsia="Times New Roman" w:hAnsi="Times New Roman" w:cs="Times New Roman"/>
          <w:sz w:val="24"/>
          <w:szCs w:val="24"/>
          <w:lang w:val="en-AU"/>
        </w:rPr>
        <w:t xml:space="preserve">movie) </w:t>
      </w:r>
      <w:r>
        <w:rPr>
          <w:noProof/>
          <w:lang w:eastAsia="en-US"/>
        </w:rPr>
        <w:drawing>
          <wp:inline distT="0" distB="0" distL="0" distR="0">
            <wp:extent cx="180340" cy="180340"/>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0563B1" w:rsidRDefault="000563B1" w:rsidP="00D500CE">
      <w:pPr>
        <w:pStyle w:val="BodyText"/>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Phone (</w:t>
      </w:r>
      <w:proofErr w:type="spellStart"/>
      <w:r>
        <w:rPr>
          <w:rFonts w:ascii="Times New Roman" w:eastAsia="Times New Roman" w:hAnsi="Times New Roman" w:cs="Times New Roman"/>
          <w:sz w:val="24"/>
          <w:szCs w:val="24"/>
          <w:lang w:val="en-AU"/>
        </w:rPr>
        <w:t>mp</w:t>
      </w:r>
      <w:proofErr w:type="spellEnd"/>
      <w:r>
        <w:rPr>
          <w:rFonts w:ascii="Times New Roman" w:eastAsia="Times New Roman" w:hAnsi="Times New Roman" w:cs="Times New Roman"/>
          <w:sz w:val="24"/>
          <w:szCs w:val="24"/>
          <w:lang w:val="en-AU"/>
        </w:rPr>
        <w:t>) or (</w:t>
      </w:r>
      <w:proofErr w:type="spellStart"/>
      <w:r>
        <w:rPr>
          <w:rFonts w:ascii="Times New Roman" w:eastAsia="Times New Roman" w:hAnsi="Times New Roman" w:cs="Times New Roman"/>
          <w:sz w:val="24"/>
          <w:szCs w:val="24"/>
          <w:lang w:val="en-AU"/>
        </w:rPr>
        <w:t>ph</w:t>
      </w:r>
      <w:proofErr w:type="spellEnd"/>
      <w:r>
        <w:rPr>
          <w:rFonts w:ascii="Times New Roman" w:eastAsia="Times New Roman" w:hAnsi="Times New Roman" w:cs="Times New Roman"/>
          <w:sz w:val="24"/>
          <w:szCs w:val="24"/>
          <w:lang w:val="en-AU"/>
        </w:rPr>
        <w:t xml:space="preserve">)  </w:t>
      </w:r>
      <w:r>
        <w:rPr>
          <w:noProof/>
          <w:lang w:eastAsia="en-US"/>
        </w:rPr>
        <w:drawing>
          <wp:inline distT="0" distB="0" distL="0" distR="0">
            <wp:extent cx="180340" cy="180340"/>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0563B1" w:rsidRDefault="007B00B4" w:rsidP="00D500CE">
      <w:pPr>
        <w:pStyle w:val="BodyText"/>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 xml:space="preserve">Broken Hearted (u) or (U) </w:t>
      </w:r>
      <w:r>
        <w:rPr>
          <w:noProof/>
          <w:lang w:eastAsia="en-US"/>
        </w:rPr>
        <w:drawing>
          <wp:inline distT="0" distB="0" distL="0" distR="0">
            <wp:extent cx="180340" cy="180340"/>
            <wp:effectExtent l="0" t="0" r="0"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7B00B4" w:rsidRDefault="007B00B4" w:rsidP="00D500CE">
      <w:pPr>
        <w:pStyle w:val="BodyText"/>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Time</w:t>
      </w:r>
      <w:r>
        <w:rPr>
          <w:rFonts w:ascii="Times New Roman" w:eastAsia="Times New Roman" w:hAnsi="Times New Roman" w:cs="Times New Roman"/>
          <w:sz w:val="24"/>
          <w:szCs w:val="24"/>
          <w:lang w:val="en-AU"/>
        </w:rPr>
        <w:tab/>
        <w:t xml:space="preserve">(o) or (O) or (time) </w:t>
      </w:r>
      <w:r>
        <w:rPr>
          <w:noProof/>
          <w:lang w:eastAsia="en-US"/>
        </w:rPr>
        <w:drawing>
          <wp:inline distT="0" distB="0" distL="0" distR="0">
            <wp:extent cx="180340" cy="180340"/>
            <wp:effectExtent l="0" t="0" r="0" b="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0563B1" w:rsidRDefault="007B00B4" w:rsidP="00D500CE">
      <w:pPr>
        <w:pStyle w:val="BodyText"/>
        <w:rPr>
          <w:rFonts w:ascii="Times New Roman" w:eastAsia="Times New Roman" w:hAnsi="Times New Roman" w:cs="Times New Roman"/>
          <w:sz w:val="24"/>
          <w:szCs w:val="24"/>
          <w:lang w:val="en-AU"/>
        </w:rPr>
      </w:pPr>
      <w:proofErr w:type="gramStart"/>
      <w:r>
        <w:rPr>
          <w:rFonts w:ascii="Times New Roman" w:eastAsia="Times New Roman" w:hAnsi="Times New Roman" w:cs="Times New Roman"/>
          <w:sz w:val="24"/>
          <w:szCs w:val="24"/>
          <w:lang w:val="en-AU"/>
        </w:rPr>
        <w:t>Shaking  (</w:t>
      </w:r>
      <w:proofErr w:type="gramEnd"/>
      <w:r>
        <w:rPr>
          <w:rFonts w:ascii="Times New Roman" w:eastAsia="Times New Roman" w:hAnsi="Times New Roman" w:cs="Times New Roman"/>
          <w:sz w:val="24"/>
          <w:szCs w:val="24"/>
          <w:lang w:val="en-AU"/>
        </w:rPr>
        <w:t xml:space="preserve">shake) </w:t>
      </w:r>
      <w:r>
        <w:rPr>
          <w:noProof/>
          <w:lang w:eastAsia="en-US"/>
        </w:rPr>
        <w:drawing>
          <wp:inline distT="0" distB="0" distL="0" distR="0">
            <wp:extent cx="180340" cy="180340"/>
            <wp:effectExtent l="0" t="0" r="0" b="0"/>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A35841" w:rsidRDefault="00A35841" w:rsidP="00D500CE">
      <w:pPr>
        <w:pStyle w:val="BodyText"/>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Soccer (football</w:t>
      </w:r>
      <w:proofErr w:type="gramStart"/>
      <w:r>
        <w:rPr>
          <w:rFonts w:ascii="Times New Roman" w:eastAsia="Times New Roman" w:hAnsi="Times New Roman" w:cs="Times New Roman"/>
          <w:sz w:val="24"/>
          <w:szCs w:val="24"/>
          <w:lang w:val="en-AU"/>
        </w:rPr>
        <w:t>)</w:t>
      </w:r>
      <w:r w:rsidR="00AC723F">
        <w:rPr>
          <w:rFonts w:ascii="Times New Roman" w:eastAsia="Times New Roman" w:hAnsi="Times New Roman" w:cs="Times New Roman"/>
          <w:sz w:val="24"/>
          <w:szCs w:val="24"/>
          <w:lang w:val="en-AU"/>
        </w:rPr>
        <w:t xml:space="preserve">  </w:t>
      </w:r>
      <w:r w:rsidR="00AC723F" w:rsidRPr="00AC723F">
        <w:rPr>
          <w:rFonts w:ascii="Times New Roman" w:eastAsia="Times New Roman" w:hAnsi="Times New Roman" w:cs="Times New Roman"/>
          <w:sz w:val="24"/>
          <w:szCs w:val="24"/>
          <w:lang w:val="en-AU"/>
        </w:rPr>
        <w:t>(</w:t>
      </w:r>
      <w:proofErr w:type="spellStart"/>
      <w:proofErr w:type="gramEnd"/>
      <w:r w:rsidR="00AC723F" w:rsidRPr="00AC723F">
        <w:rPr>
          <w:rFonts w:ascii="Times New Roman" w:eastAsia="Times New Roman" w:hAnsi="Times New Roman" w:cs="Times New Roman"/>
          <w:sz w:val="24"/>
          <w:szCs w:val="24"/>
          <w:lang w:val="en-AU"/>
        </w:rPr>
        <w:t>bartlett</w:t>
      </w:r>
      <w:proofErr w:type="spellEnd"/>
      <w:r w:rsidR="00AC723F" w:rsidRPr="00AC723F">
        <w:rPr>
          <w:rFonts w:ascii="Times New Roman" w:eastAsia="Times New Roman" w:hAnsi="Times New Roman" w:cs="Times New Roman"/>
          <w:sz w:val="24"/>
          <w:szCs w:val="24"/>
          <w:lang w:val="en-AU"/>
        </w:rPr>
        <w:t>)</w:t>
      </w:r>
      <w:r w:rsidR="00AC723F">
        <w:rPr>
          <w:rFonts w:ascii="Times New Roman" w:eastAsia="Times New Roman" w:hAnsi="Times New Roman" w:cs="Times New Roman"/>
          <w:sz w:val="24"/>
          <w:szCs w:val="24"/>
          <w:lang w:val="en-AU"/>
        </w:rPr>
        <w:t xml:space="preserve"> </w:t>
      </w:r>
    </w:p>
    <w:p w:rsidR="00A35841" w:rsidRDefault="00AC723F" w:rsidP="00D500CE">
      <w:pPr>
        <w:pStyle w:val="BodyText"/>
        <w:rPr>
          <w:rFonts w:ascii="Times New Roman" w:eastAsia="Times New Roman" w:hAnsi="Times New Roman" w:cs="Times New Roman"/>
          <w:sz w:val="24"/>
          <w:szCs w:val="24"/>
          <w:lang w:val="en-AU"/>
        </w:rPr>
      </w:pPr>
      <w:proofErr w:type="spellStart"/>
      <w:r>
        <w:rPr>
          <w:rFonts w:ascii="Times New Roman" w:eastAsia="Times New Roman" w:hAnsi="Times New Roman" w:cs="Times New Roman"/>
          <w:sz w:val="24"/>
          <w:szCs w:val="24"/>
          <w:lang w:val="en-AU"/>
        </w:rPr>
        <w:t>Myspace</w:t>
      </w:r>
      <w:proofErr w:type="spellEnd"/>
      <w:r>
        <w:rPr>
          <w:rFonts w:ascii="Times New Roman" w:eastAsia="Times New Roman" w:hAnsi="Times New Roman" w:cs="Times New Roman"/>
          <w:sz w:val="24"/>
          <w:szCs w:val="24"/>
          <w:lang w:val="en-AU"/>
        </w:rPr>
        <w:t xml:space="preserve"> (</w:t>
      </w:r>
      <w:proofErr w:type="spellStart"/>
      <w:r>
        <w:rPr>
          <w:rFonts w:ascii="Times New Roman" w:eastAsia="Times New Roman" w:hAnsi="Times New Roman" w:cs="Times New Roman"/>
          <w:sz w:val="24"/>
          <w:szCs w:val="24"/>
          <w:lang w:val="en-AU"/>
        </w:rPr>
        <w:t>myspace</w:t>
      </w:r>
      <w:proofErr w:type="spellEnd"/>
      <w:r>
        <w:rPr>
          <w:rFonts w:ascii="Times New Roman" w:eastAsia="Times New Roman" w:hAnsi="Times New Roman" w:cs="Times New Roman"/>
          <w:sz w:val="24"/>
          <w:szCs w:val="24"/>
          <w:lang w:val="en-AU"/>
        </w:rPr>
        <w:t xml:space="preserve">) </w:t>
      </w:r>
      <w:r w:rsidR="00A35841">
        <w:rPr>
          <w:noProof/>
        </w:rPr>
        <w:drawing>
          <wp:inline distT="0" distB="0" distL="0" distR="0" wp14:anchorId="009A6BD8" wp14:editId="3F9536A7">
            <wp:extent cx="180340" cy="180340"/>
            <wp:effectExtent l="0" t="0" r="0" b="0"/>
            <wp:docPr id="329" name="Picture 329" descr="my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yspac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noFill/>
                    <a:ln>
                      <a:noFill/>
                    </a:ln>
                  </pic:spPr>
                </pic:pic>
              </a:graphicData>
            </a:graphic>
          </wp:inline>
        </w:drawing>
      </w:r>
      <w:r>
        <w:rPr>
          <w:rFonts w:ascii="Times New Roman" w:eastAsia="Times New Roman" w:hAnsi="Times New Roman" w:cs="Times New Roman"/>
          <w:sz w:val="24"/>
          <w:szCs w:val="24"/>
          <w:lang w:val="en-AU"/>
        </w:rPr>
        <w:t xml:space="preserve"> </w:t>
      </w:r>
    </w:p>
    <w:p w:rsidR="00CA43F8" w:rsidRDefault="00CA43F8" w:rsidP="00D500CE">
      <w:pPr>
        <w:pStyle w:val="BodyText"/>
        <w:rPr>
          <w:rFonts w:ascii="Verdana" w:hAnsi="Verdana"/>
          <w:b/>
          <w:bCs/>
          <w:color w:val="000000"/>
          <w:sz w:val="18"/>
          <w:szCs w:val="18"/>
          <w:shd w:val="clear" w:color="auto" w:fill="FFF4F8"/>
        </w:rPr>
      </w:pPr>
      <w:proofErr w:type="spellStart"/>
      <w:r w:rsidRPr="001C6FB0">
        <w:rPr>
          <w:rFonts w:ascii="Verdana" w:hAnsi="Verdana"/>
          <w:bCs/>
          <w:color w:val="000000"/>
          <w:sz w:val="18"/>
          <w:szCs w:val="18"/>
          <w:shd w:val="clear" w:color="auto" w:fill="FFF4F8"/>
        </w:rPr>
        <w:t>Priidu</w:t>
      </w:r>
      <w:proofErr w:type="spellEnd"/>
      <w:r w:rsidR="001C6FB0">
        <w:rPr>
          <w:rFonts w:ascii="Verdana" w:hAnsi="Verdana"/>
          <w:b/>
          <w:bCs/>
          <w:color w:val="000000"/>
          <w:sz w:val="18"/>
          <w:szCs w:val="18"/>
          <w:shd w:val="clear" w:color="auto" w:fill="FFF4F8"/>
        </w:rPr>
        <w:t xml:space="preserve"> </w:t>
      </w:r>
      <w:r w:rsidR="001C6FB0">
        <w:rPr>
          <w:rFonts w:ascii="Verdana" w:hAnsi="Verdana"/>
          <w:color w:val="445555"/>
          <w:sz w:val="18"/>
          <w:szCs w:val="18"/>
          <w:shd w:val="clear" w:color="auto" w:fill="FFFFFF"/>
        </w:rPr>
        <w:t>(</w:t>
      </w:r>
      <w:proofErr w:type="spellStart"/>
      <w:r w:rsidR="001C6FB0">
        <w:rPr>
          <w:rFonts w:ascii="Verdana" w:hAnsi="Verdana"/>
          <w:color w:val="445555"/>
          <w:sz w:val="18"/>
          <w:szCs w:val="18"/>
          <w:shd w:val="clear" w:color="auto" w:fill="FFFFFF"/>
        </w:rPr>
        <w:t>priidu</w:t>
      </w:r>
      <w:proofErr w:type="spellEnd"/>
      <w:r w:rsidR="001C6FB0">
        <w:rPr>
          <w:rFonts w:ascii="Verdana" w:hAnsi="Verdana"/>
          <w:color w:val="445555"/>
          <w:sz w:val="18"/>
          <w:szCs w:val="18"/>
          <w:shd w:val="clear" w:color="auto" w:fill="FFFFFF"/>
        </w:rPr>
        <w:t>)</w:t>
      </w:r>
      <w:r w:rsidR="001C6FB0">
        <w:rPr>
          <w:rFonts w:ascii="Verdana" w:hAnsi="Verdana"/>
          <w:b/>
          <w:bCs/>
          <w:color w:val="000000"/>
          <w:sz w:val="18"/>
          <w:szCs w:val="18"/>
          <w:shd w:val="clear" w:color="auto" w:fill="FFF4F8"/>
        </w:rPr>
        <w:t xml:space="preserve"> </w:t>
      </w:r>
      <w:r>
        <w:rPr>
          <w:rFonts w:ascii="Verdana" w:hAnsi="Verdana"/>
          <w:b/>
          <w:bCs/>
          <w:color w:val="000000"/>
          <w:sz w:val="18"/>
          <w:szCs w:val="18"/>
          <w:shd w:val="clear" w:color="auto" w:fill="FFF4F8"/>
        </w:rPr>
        <w:t xml:space="preserve"> </w:t>
      </w:r>
      <w:r>
        <w:rPr>
          <w:noProof/>
        </w:rPr>
        <w:drawing>
          <wp:inline distT="0" distB="0" distL="0" distR="0" wp14:anchorId="6C6FDD80" wp14:editId="43E12594">
            <wp:extent cx="180340" cy="180340"/>
            <wp:effectExtent l="0" t="0" r="0" b="0"/>
            <wp:docPr id="333" name="Picture 333" descr="http://factoryjoe.s3.amazonaws.com/emoticons/emoticon-0189-priid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toryjoe.s3.amazonaws.com/emoticons/emoticon-0189-priidu.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noFill/>
                    <a:ln>
                      <a:noFill/>
                    </a:ln>
                  </pic:spPr>
                </pic:pic>
              </a:graphicData>
            </a:graphic>
          </wp:inline>
        </w:drawing>
      </w:r>
    </w:p>
    <w:p w:rsidR="001C6FB0" w:rsidRDefault="001C6FB0" w:rsidP="00D500CE">
      <w:pPr>
        <w:pStyle w:val="BodyText"/>
        <w:rPr>
          <w:rFonts w:ascii="Verdana" w:hAnsi="Verdana"/>
          <w:bCs/>
          <w:color w:val="000000"/>
          <w:sz w:val="18"/>
          <w:szCs w:val="18"/>
          <w:shd w:val="clear" w:color="auto" w:fill="FFF4F8"/>
        </w:rPr>
      </w:pPr>
      <w:proofErr w:type="spellStart"/>
      <w:r>
        <w:rPr>
          <w:rFonts w:ascii="Verdana" w:hAnsi="Verdana"/>
          <w:bCs/>
          <w:color w:val="000000"/>
          <w:sz w:val="18"/>
          <w:szCs w:val="18"/>
          <w:shd w:val="clear" w:color="auto" w:fill="FFF4F8"/>
        </w:rPr>
        <w:t>Tauri</w:t>
      </w:r>
      <w:proofErr w:type="spellEnd"/>
      <w:r>
        <w:rPr>
          <w:rFonts w:ascii="Verdana" w:hAnsi="Verdana"/>
          <w:bCs/>
          <w:color w:val="000000"/>
          <w:sz w:val="18"/>
          <w:szCs w:val="18"/>
          <w:shd w:val="clear" w:color="auto" w:fill="FFF4F8"/>
        </w:rPr>
        <w:t xml:space="preserve"> (</w:t>
      </w:r>
      <w:proofErr w:type="spellStart"/>
      <w:r>
        <w:rPr>
          <w:rFonts w:ascii="Verdana" w:hAnsi="Verdana"/>
          <w:bCs/>
          <w:color w:val="000000"/>
          <w:sz w:val="18"/>
          <w:szCs w:val="18"/>
          <w:shd w:val="clear" w:color="auto" w:fill="FFF4F8"/>
        </w:rPr>
        <w:t>tauri</w:t>
      </w:r>
      <w:proofErr w:type="spellEnd"/>
      <w:r>
        <w:rPr>
          <w:rFonts w:ascii="Verdana" w:hAnsi="Verdana"/>
          <w:bCs/>
          <w:color w:val="000000"/>
          <w:sz w:val="18"/>
          <w:szCs w:val="18"/>
          <w:shd w:val="clear" w:color="auto" w:fill="FFF4F8"/>
        </w:rPr>
        <w:t>)</w:t>
      </w:r>
      <w:r w:rsidRPr="001C6FB0">
        <w:rPr>
          <w:rFonts w:ascii="Verdana" w:hAnsi="Verdana"/>
          <w:bCs/>
          <w:color w:val="000000"/>
          <w:sz w:val="18"/>
          <w:szCs w:val="18"/>
          <w:shd w:val="clear" w:color="auto" w:fill="FFF4F8"/>
        </w:rPr>
        <w:t xml:space="preserve"> </w:t>
      </w:r>
      <w:r>
        <w:rPr>
          <w:rFonts w:ascii="Verdana" w:hAnsi="Verdana"/>
          <w:bCs/>
          <w:color w:val="000000"/>
          <w:sz w:val="18"/>
          <w:szCs w:val="18"/>
          <w:shd w:val="clear" w:color="auto" w:fill="FFF4F8"/>
        </w:rPr>
        <w:t xml:space="preserve"> </w:t>
      </w:r>
      <w:r>
        <w:rPr>
          <w:noProof/>
        </w:rPr>
        <w:drawing>
          <wp:inline distT="0" distB="0" distL="0" distR="0" wp14:anchorId="3F00F76F" wp14:editId="27D51D4D">
            <wp:extent cx="180340" cy="180340"/>
            <wp:effectExtent l="0" t="0" r="0" b="0"/>
            <wp:docPr id="334" name="Picture 334" descr="http://factoryjoe.s3.amazonaws.com/emoticons/emoticon-0188-taur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ctoryjoe.s3.amazonaws.com/emoticons/emoticon-0188-tauri.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noFill/>
                    <a:ln>
                      <a:noFill/>
                    </a:ln>
                  </pic:spPr>
                </pic:pic>
              </a:graphicData>
            </a:graphic>
          </wp:inline>
        </w:drawing>
      </w:r>
    </w:p>
    <w:p w:rsidR="00166159" w:rsidRDefault="00166159" w:rsidP="00D500CE">
      <w:pPr>
        <w:pStyle w:val="BodyText"/>
        <w:rPr>
          <w:rFonts w:ascii="Verdana" w:hAnsi="Verdana"/>
          <w:bCs/>
          <w:color w:val="000000"/>
          <w:sz w:val="18"/>
          <w:szCs w:val="18"/>
          <w:shd w:val="clear" w:color="auto" w:fill="FFF4F8"/>
        </w:rPr>
      </w:pPr>
      <w:r>
        <w:rPr>
          <w:rFonts w:ascii="Verdana" w:hAnsi="Verdana"/>
          <w:bCs/>
          <w:color w:val="000000"/>
          <w:sz w:val="18"/>
          <w:szCs w:val="18"/>
          <w:shd w:val="clear" w:color="auto" w:fill="FFF4F8"/>
        </w:rPr>
        <w:t xml:space="preserve"> </w:t>
      </w:r>
      <w:proofErr w:type="spellStart"/>
      <w:r>
        <w:rPr>
          <w:rFonts w:ascii="Verdana" w:hAnsi="Verdana"/>
          <w:bCs/>
          <w:color w:val="000000"/>
          <w:sz w:val="18"/>
          <w:szCs w:val="18"/>
          <w:shd w:val="clear" w:color="auto" w:fill="FFF4F8"/>
        </w:rPr>
        <w:t>Hollest</w:t>
      </w:r>
      <w:proofErr w:type="spellEnd"/>
      <w:r>
        <w:rPr>
          <w:rFonts w:ascii="Verdana" w:hAnsi="Verdana"/>
          <w:bCs/>
          <w:color w:val="000000"/>
          <w:sz w:val="18"/>
          <w:szCs w:val="18"/>
          <w:shd w:val="clear" w:color="auto" w:fill="FFF4F8"/>
        </w:rPr>
        <w:t xml:space="preserve"> (</w:t>
      </w:r>
      <w:proofErr w:type="spellStart"/>
      <w:r>
        <w:rPr>
          <w:rFonts w:ascii="Verdana" w:hAnsi="Verdana"/>
          <w:bCs/>
          <w:color w:val="000000"/>
          <w:sz w:val="18"/>
          <w:szCs w:val="18"/>
          <w:shd w:val="clear" w:color="auto" w:fill="FFF4F8"/>
        </w:rPr>
        <w:t>hollest</w:t>
      </w:r>
      <w:proofErr w:type="spellEnd"/>
      <w:r>
        <w:rPr>
          <w:rFonts w:ascii="Verdana" w:hAnsi="Verdana"/>
          <w:bCs/>
          <w:color w:val="000000"/>
          <w:sz w:val="18"/>
          <w:szCs w:val="18"/>
          <w:shd w:val="clear" w:color="auto" w:fill="FFF4F8"/>
        </w:rPr>
        <w:t xml:space="preserve">)  </w:t>
      </w:r>
      <w:r w:rsidRPr="00166159">
        <w:rPr>
          <w:rFonts w:ascii="Trebuchet MS" w:eastAsia="Times New Roman" w:hAnsi="Trebuchet MS" w:cs="Times New Roman"/>
          <w:b/>
          <w:bCs/>
          <w:noProof/>
          <w:color w:val="DE7008"/>
          <w:sz w:val="20"/>
          <w:szCs w:val="20"/>
        </w:rPr>
        <w:drawing>
          <wp:inline distT="0" distB="0" distL="0" distR="0" wp14:anchorId="3F8306C1" wp14:editId="20A6EC50">
            <wp:extent cx="199390" cy="244475"/>
            <wp:effectExtent l="0" t="0" r="0" b="3175"/>
            <wp:docPr id="337" name="Picture 337" descr="http://4.bp.blogspot.com/-kM3stRTUQq4/T5_yUETOF2I/AAAAAAAACWQ/GPq5Rn9YV8s/s1600/hollest.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kM3stRTUQq4/T5_yUETOF2I/AAAAAAAACWQ/GPq5Rn9YV8s/s1600/hollest.jp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9390" cy="244475"/>
                    </a:xfrm>
                    <a:prstGeom prst="rect">
                      <a:avLst/>
                    </a:prstGeom>
                    <a:noFill/>
                    <a:ln>
                      <a:noFill/>
                    </a:ln>
                  </pic:spPr>
                </pic:pic>
              </a:graphicData>
            </a:graphic>
          </wp:inline>
        </w:drawing>
      </w:r>
    </w:p>
    <w:p w:rsidR="00166159" w:rsidRDefault="00166159" w:rsidP="00D500CE">
      <w:pPr>
        <w:pStyle w:val="BodyText"/>
        <w:rPr>
          <w:rFonts w:ascii="Verdana" w:hAnsi="Verdana"/>
          <w:bCs/>
          <w:color w:val="000000"/>
          <w:sz w:val="18"/>
          <w:szCs w:val="18"/>
          <w:shd w:val="clear" w:color="auto" w:fill="FFF4F8"/>
        </w:rPr>
      </w:pPr>
    </w:p>
    <w:p w:rsidR="00D500CE" w:rsidRDefault="001C6FB0" w:rsidP="00166159">
      <w:pPr>
        <w:shd w:val="clear" w:color="auto" w:fill="F6F6F6"/>
        <w:rPr>
          <w:rFonts w:ascii="Times New Roman" w:eastAsia="Times New Roman" w:hAnsi="Times New Roman" w:cs="Times New Roman"/>
          <w:sz w:val="24"/>
          <w:szCs w:val="24"/>
          <w:lang w:val="en-AU"/>
        </w:rPr>
      </w:pPr>
      <w:r>
        <w:rPr>
          <w:rStyle w:val="apple-converted-space"/>
          <w:rFonts w:ascii="Trebuchet MS" w:hAnsi="Trebuchet MS"/>
          <w:color w:val="000000"/>
          <w:sz w:val="20"/>
          <w:szCs w:val="20"/>
          <w:shd w:val="clear" w:color="auto" w:fill="F6F6F6"/>
        </w:rPr>
        <w:t> </w:t>
      </w:r>
      <w:r w:rsidR="00627F54">
        <w:t>These “HIDDEN” emoticons can add a bit more fun to your IMs when used appropriately</w:t>
      </w:r>
    </w:p>
    <w:p w:rsidR="00897DFA" w:rsidRDefault="00D500CE" w:rsidP="00D500CE">
      <w:pPr>
        <w:pStyle w:val="BodyText"/>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w:t>
      </w:r>
      <w:proofErr w:type="spellStart"/>
      <w:proofErr w:type="gramStart"/>
      <w:r>
        <w:rPr>
          <w:rFonts w:ascii="Times New Roman" w:eastAsia="Times New Roman" w:hAnsi="Times New Roman" w:cs="Times New Roman"/>
          <w:sz w:val="24"/>
          <w:szCs w:val="24"/>
          <w:lang w:val="en-AU"/>
        </w:rPr>
        <w:t>headbang</w:t>
      </w:r>
      <w:proofErr w:type="spellEnd"/>
      <w:proofErr w:type="gramEnd"/>
      <w:r>
        <w:rPr>
          <w:rFonts w:ascii="Times New Roman" w:eastAsia="Times New Roman" w:hAnsi="Times New Roman" w:cs="Times New Roman"/>
          <w:sz w:val="24"/>
          <w:szCs w:val="24"/>
          <w:lang w:val="en-AU"/>
        </w:rPr>
        <w:t xml:space="preserve">) </w:t>
      </w:r>
      <w:r>
        <w:rPr>
          <w:noProof/>
        </w:rPr>
        <w:drawing>
          <wp:inline distT="0" distB="0" distL="0" distR="0" wp14:anchorId="16A4EF59" wp14:editId="507ED550">
            <wp:extent cx="180340" cy="18034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897DFA" w:rsidRDefault="00897DFA" w:rsidP="00D500CE">
      <w:pPr>
        <w:pStyle w:val="BodyText"/>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w:t>
      </w:r>
      <w:proofErr w:type="spellStart"/>
      <w:proofErr w:type="gramStart"/>
      <w:r>
        <w:rPr>
          <w:rFonts w:ascii="Times New Roman" w:eastAsia="Times New Roman" w:hAnsi="Times New Roman" w:cs="Times New Roman"/>
          <w:sz w:val="24"/>
          <w:szCs w:val="24"/>
          <w:lang w:val="en-AU"/>
        </w:rPr>
        <w:t>toivo</w:t>
      </w:r>
      <w:proofErr w:type="spellEnd"/>
      <w:proofErr w:type="gramEnd"/>
      <w:r>
        <w:rPr>
          <w:rFonts w:ascii="Times New Roman" w:eastAsia="Times New Roman" w:hAnsi="Times New Roman" w:cs="Times New Roman"/>
          <w:sz w:val="24"/>
          <w:szCs w:val="24"/>
          <w:lang w:val="en-AU"/>
        </w:rPr>
        <w:t xml:space="preserve">) </w:t>
      </w:r>
      <w:r>
        <w:rPr>
          <w:noProof/>
        </w:rPr>
        <w:drawing>
          <wp:inline distT="0" distB="0" distL="0" distR="0" wp14:anchorId="0DCFB76D" wp14:editId="74BC8AAA">
            <wp:extent cx="180340" cy="18034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897DFA" w:rsidRDefault="00897DFA" w:rsidP="00D500CE">
      <w:pPr>
        <w:pStyle w:val="BodyText"/>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w:t>
      </w:r>
      <w:proofErr w:type="gramStart"/>
      <w:r>
        <w:rPr>
          <w:rFonts w:ascii="Times New Roman" w:eastAsia="Times New Roman" w:hAnsi="Times New Roman" w:cs="Times New Roman"/>
          <w:sz w:val="24"/>
          <w:szCs w:val="24"/>
          <w:lang w:val="en-AU"/>
        </w:rPr>
        <w:t>bug</w:t>
      </w:r>
      <w:proofErr w:type="gramEnd"/>
      <w:r>
        <w:rPr>
          <w:rFonts w:ascii="Times New Roman" w:eastAsia="Times New Roman" w:hAnsi="Times New Roman" w:cs="Times New Roman"/>
          <w:sz w:val="24"/>
          <w:szCs w:val="24"/>
          <w:lang w:val="en-AU"/>
        </w:rPr>
        <w:t xml:space="preserve">) </w:t>
      </w:r>
      <w:r>
        <w:rPr>
          <w:noProof/>
        </w:rPr>
        <w:drawing>
          <wp:inline distT="0" distB="0" distL="0" distR="0" wp14:anchorId="7E692235" wp14:editId="22524B75">
            <wp:extent cx="180340" cy="18034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897DFA" w:rsidRDefault="00897DFA" w:rsidP="00D500CE">
      <w:pPr>
        <w:pStyle w:val="BodyText"/>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w:t>
      </w:r>
      <w:proofErr w:type="gramStart"/>
      <w:r>
        <w:rPr>
          <w:rFonts w:ascii="Times New Roman" w:eastAsia="Times New Roman" w:hAnsi="Times New Roman" w:cs="Times New Roman"/>
          <w:sz w:val="24"/>
          <w:szCs w:val="24"/>
          <w:lang w:val="en-AU"/>
        </w:rPr>
        <w:t>fubar</w:t>
      </w:r>
      <w:proofErr w:type="gramEnd"/>
      <w:r>
        <w:rPr>
          <w:rFonts w:ascii="Times New Roman" w:eastAsia="Times New Roman" w:hAnsi="Times New Roman" w:cs="Times New Roman"/>
          <w:sz w:val="24"/>
          <w:szCs w:val="24"/>
          <w:lang w:val="en-AU"/>
        </w:rPr>
        <w:t xml:space="preserve">) </w:t>
      </w:r>
      <w:r>
        <w:rPr>
          <w:noProof/>
        </w:rPr>
        <w:drawing>
          <wp:inline distT="0" distB="0" distL="0" distR="0" wp14:anchorId="54458A87" wp14:editId="0AE02EF1">
            <wp:extent cx="180340" cy="18034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4E4B66" w:rsidRDefault="004E4B66" w:rsidP="004E4B66">
      <w:pPr>
        <w:pStyle w:val="BodyText"/>
        <w:rPr>
          <w:noProof/>
        </w:rPr>
      </w:pPr>
      <w:r>
        <w:t>(</w:t>
      </w:r>
      <w:proofErr w:type="gramStart"/>
      <w:r>
        <w:t>mooning</w:t>
      </w:r>
      <w:proofErr w:type="gramEnd"/>
      <w:r>
        <w:t>)</w:t>
      </w:r>
      <w:r w:rsidRPr="00D500CE">
        <w:rPr>
          <w:noProof/>
        </w:rPr>
        <w:t xml:space="preserve"> </w:t>
      </w:r>
      <w:r>
        <w:rPr>
          <w:noProof/>
        </w:rPr>
        <w:drawing>
          <wp:inline distT="0" distB="0" distL="0" distR="0" wp14:anchorId="0D95D237" wp14:editId="47AE3E87">
            <wp:extent cx="180340" cy="180340"/>
            <wp:effectExtent l="0" t="0" r="0" b="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0340" cy="180340"/>
                    </a:xfrm>
                    <a:prstGeom prst="rect">
                      <a:avLst/>
                    </a:prstGeom>
                    <a:solidFill>
                      <a:srgbClr val="FFFFFF"/>
                    </a:solidFill>
                    <a:ln>
                      <a:noFill/>
                    </a:ln>
                  </pic:spPr>
                </pic:pic>
              </a:graphicData>
            </a:graphic>
          </wp:inline>
        </w:drawing>
      </w:r>
    </w:p>
    <w:p w:rsidR="00CA43F8" w:rsidRDefault="00CA43F8" w:rsidP="004E4B66">
      <w:pPr>
        <w:pStyle w:val="BodyText"/>
        <w:rPr>
          <w:noProof/>
        </w:rPr>
      </w:pPr>
    </w:p>
    <w:p w:rsidR="00CA43F8" w:rsidRDefault="00CA43F8" w:rsidP="004E4B66">
      <w:pPr>
        <w:pStyle w:val="BodyText"/>
        <w:rPr>
          <w:noProof/>
        </w:rPr>
      </w:pPr>
    </w:p>
    <w:p w:rsidR="00437918" w:rsidRDefault="00437918" w:rsidP="00437918">
      <w:pPr>
        <w:pStyle w:val="BodyText"/>
        <w:jc w:val="center"/>
        <w:rPr>
          <w:b/>
          <w:noProof/>
          <w:sz w:val="36"/>
        </w:rPr>
      </w:pPr>
      <w:r w:rsidRPr="00437918">
        <w:rPr>
          <w:b/>
          <w:noProof/>
          <w:sz w:val="36"/>
        </w:rPr>
        <w:lastRenderedPageBreak/>
        <w:t>Creativity</w:t>
      </w:r>
    </w:p>
    <w:p w:rsidR="00437918" w:rsidRDefault="00437918" w:rsidP="00437918">
      <w:pPr>
        <w:pStyle w:val="BodyText"/>
        <w:jc w:val="center"/>
        <w:rPr>
          <w:b/>
          <w:sz w:val="36"/>
        </w:rPr>
      </w:pPr>
      <w:r>
        <w:rPr>
          <w:noProof/>
        </w:rPr>
        <w:drawing>
          <wp:inline distT="0" distB="0" distL="0" distR="0" wp14:anchorId="616214D4" wp14:editId="7B6F338C">
            <wp:extent cx="5943600" cy="2428339"/>
            <wp:effectExtent l="0" t="0" r="0" b="0"/>
            <wp:docPr id="331" name="Picture 331" descr="fu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n2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43600" cy="2428339"/>
                    </a:xfrm>
                    <a:prstGeom prst="rect">
                      <a:avLst/>
                    </a:prstGeom>
                    <a:noFill/>
                    <a:ln>
                      <a:noFill/>
                    </a:ln>
                  </pic:spPr>
                </pic:pic>
              </a:graphicData>
            </a:graphic>
          </wp:inline>
        </w:drawing>
      </w:r>
    </w:p>
    <w:p w:rsidR="007F7F41" w:rsidRDefault="007F7F41" w:rsidP="007F7F41">
      <w:pPr>
        <w:spacing w:before="100" w:beforeAutospacing="1" w:after="100" w:afterAutospacing="1" w:line="240" w:lineRule="auto"/>
        <w:outlineLvl w:val="1"/>
        <w:rPr>
          <w:rFonts w:ascii="Arial" w:eastAsia="Times New Roman" w:hAnsi="Arial" w:cs="Arial"/>
          <w:b/>
          <w:bCs/>
          <w:color w:val="000066"/>
          <w:sz w:val="15"/>
          <w:szCs w:val="15"/>
        </w:rPr>
      </w:pPr>
      <w:r>
        <w:rPr>
          <w:rFonts w:ascii="Arial" w:eastAsia="Times New Roman" w:hAnsi="Arial" w:cs="Arial"/>
          <w:b/>
          <w:bCs/>
          <w:color w:val="000066"/>
          <w:sz w:val="15"/>
          <w:szCs w:val="15"/>
        </w:rPr>
        <w:t>Using these:</w:t>
      </w:r>
    </w:p>
    <w:p w:rsidR="007F7F41" w:rsidRPr="00CA43F8" w:rsidRDefault="007F7F41" w:rsidP="00CA43F8">
      <w:pPr>
        <w:spacing w:before="100" w:beforeAutospacing="1" w:after="100" w:afterAutospacing="1" w:line="240" w:lineRule="auto"/>
        <w:outlineLvl w:val="1"/>
        <w:rPr>
          <w:rFonts w:ascii="Arial" w:eastAsia="Times New Roman" w:hAnsi="Arial" w:cs="Arial"/>
          <w:b/>
          <w:bCs/>
          <w:color w:val="000066"/>
          <w:sz w:val="15"/>
          <w:szCs w:val="15"/>
        </w:rPr>
      </w:pPr>
      <w:r w:rsidRPr="007F7F41">
        <w:rPr>
          <w:rFonts w:ascii="Arial" w:eastAsia="Times New Roman" w:hAnsi="Arial" w:cs="Arial"/>
          <w:b/>
          <w:bCs/>
          <w:color w:val="000066"/>
          <w:sz w:val="15"/>
          <w:szCs w:val="15"/>
        </w:rPr>
        <w:t>(d)(d)(d)(d)(d)(d)(d)(d)(d)(d)(d)(d)(d)(d)(d)(d)(d)(d)(d)(d)(d)(d)(d)(d)(d)(d)(d)(d)(d)(d)(d)(d)(d)</w:t>
      </w:r>
      <w:r w:rsidRPr="007F7F41">
        <w:rPr>
          <w:rFonts w:ascii="Arial" w:eastAsia="Times New Roman" w:hAnsi="Arial" w:cs="Arial"/>
          <w:b/>
          <w:bCs/>
          <w:color w:val="000066"/>
          <w:sz w:val="15"/>
          <w:szCs w:val="15"/>
        </w:rPr>
        <w:br/>
        <w:t>(d)(d)(d)(d)(d)(d)(d)(beer)(d)(beer)(d)(d)(^)(d)(d)(party)(party)(party)(d)(party)(party)(party)(d)(beer)(d)(beer)(d)(d)(d)(d)(d)(d)(d)</w:t>
      </w:r>
      <w:r w:rsidRPr="007F7F41">
        <w:rPr>
          <w:rFonts w:ascii="Arial" w:eastAsia="Times New Roman" w:hAnsi="Arial" w:cs="Arial"/>
          <w:b/>
          <w:bCs/>
          <w:color w:val="000066"/>
          <w:sz w:val="15"/>
          <w:szCs w:val="15"/>
        </w:rPr>
        <w:br/>
        <w:t>(d)(d)(d)(d)(d)(d)(d)(beer)(d)(beer)(d)(^)(d)(^)(d)(party)(d)(party)(d)(party)(d)(party)(d)(beer)(d)(beer)(d)(d)(d)(d)(d)(d)(d)</w:t>
      </w:r>
      <w:r w:rsidRPr="007F7F41">
        <w:rPr>
          <w:rFonts w:ascii="Arial" w:eastAsia="Times New Roman" w:hAnsi="Arial" w:cs="Arial"/>
          <w:b/>
          <w:bCs/>
          <w:color w:val="000066"/>
          <w:sz w:val="15"/>
          <w:szCs w:val="15"/>
        </w:rPr>
        <w:br/>
        <w:t>(d)(d)(d)(d)(d)(d)(d)(beer)(beer)(beer)(d)(^)(d)(^)(d)(party)(party)(party)(d)(party)(party)(party)(d)(d)(beer)(d)(d)(d)(d)(d)(d)(d)(d)</w:t>
      </w:r>
      <w:r w:rsidRPr="007F7F41">
        <w:rPr>
          <w:rFonts w:ascii="Arial" w:eastAsia="Times New Roman" w:hAnsi="Arial" w:cs="Arial"/>
          <w:b/>
          <w:bCs/>
          <w:color w:val="000066"/>
          <w:sz w:val="15"/>
          <w:szCs w:val="15"/>
        </w:rPr>
        <w:br/>
        <w:t>(d)(d)(d)(d)(d)(d)(d)(beer)(d)(beer)(d)(^)(^)(^)(d)(party)(d)(d)(d)(party)(d)(d)(d)(d)(beer)(d)(d)(d)(d)(d)(d)(d)(d)</w:t>
      </w:r>
      <w:r w:rsidRPr="007F7F41">
        <w:rPr>
          <w:rFonts w:ascii="Arial" w:eastAsia="Times New Roman" w:hAnsi="Arial" w:cs="Arial"/>
          <w:b/>
          <w:bCs/>
          <w:color w:val="000066"/>
          <w:sz w:val="15"/>
          <w:szCs w:val="15"/>
        </w:rPr>
        <w:br/>
        <w:t>(d)(d)(d)(d)(d)(d)(d)(beer)(d)(beer)(d)(^)(d)(^)(d)(party)(d)(d)(d)(party)(d)(d)(d)(d)(beer)(d)(d)(d)(d)(d)(d)(d)(d)</w:t>
      </w:r>
      <w:r w:rsidRPr="007F7F41">
        <w:rPr>
          <w:rFonts w:ascii="Arial" w:eastAsia="Times New Roman" w:hAnsi="Arial" w:cs="Arial"/>
          <w:b/>
          <w:bCs/>
          <w:color w:val="000066"/>
          <w:sz w:val="15"/>
          <w:szCs w:val="15"/>
        </w:rPr>
        <w:br/>
        <w:t>(d)(d)(d)(d)(d)(d)(d)(d)(d)(d)(d)(d)(d)(d)(d)(d)(d)(d)(d)(d)(d)(d)(d)(d)(d)(d)(d)(d)(d)(d)(d)(d)(d)</w:t>
      </w:r>
      <w:r w:rsidRPr="007F7F41">
        <w:rPr>
          <w:rFonts w:ascii="Arial" w:eastAsia="Times New Roman" w:hAnsi="Arial" w:cs="Arial"/>
          <w:b/>
          <w:bCs/>
          <w:color w:val="000066"/>
          <w:sz w:val="15"/>
          <w:szCs w:val="15"/>
        </w:rPr>
        <w:br/>
        <w:t>(d)(dance)(d)(d)(dance)(d)(party)(party)(party)(d)(*)(d)(*)(d)(*)(d)(d)(^)(d)(^)(d)(party)(party)(party)(d)(d)(h)(d)(d)(kiss)(kiss)(kiss)(d)</w:t>
      </w:r>
      <w:r w:rsidRPr="007F7F41">
        <w:rPr>
          <w:rFonts w:ascii="Arial" w:eastAsia="Times New Roman" w:hAnsi="Arial" w:cs="Arial"/>
          <w:b/>
          <w:bCs/>
          <w:color w:val="000066"/>
          <w:sz w:val="15"/>
          <w:szCs w:val="15"/>
        </w:rPr>
        <w:br/>
        <w:t>(d)(dance)(dance)(d)(dance)(d)(party)(d)(d)(d)(*)(d)(*)(d)(*)(d)(d)(^)(d)(^)(d)(party)(d)(d)(d)(h)(d)(h)(d)(kiss)(d)(kiss)(d)</w:t>
      </w:r>
      <w:r w:rsidRPr="007F7F41">
        <w:rPr>
          <w:rFonts w:ascii="Arial" w:eastAsia="Times New Roman" w:hAnsi="Arial" w:cs="Arial"/>
          <w:b/>
          <w:bCs/>
          <w:color w:val="000066"/>
          <w:sz w:val="15"/>
          <w:szCs w:val="15"/>
        </w:rPr>
        <w:br/>
        <w:t>(d)(dance) (dance) (dance)(d)(party)(party)(party)(d)(*)(d)(*)(d)(*)(d)(d)(d)(^)(d)(d)(party)(party)(party)(d)(h)(d)(h)(d)(kiss)(kiss)(kiss)(d)</w:t>
      </w:r>
      <w:r w:rsidRPr="007F7F41">
        <w:rPr>
          <w:rFonts w:ascii="Arial" w:eastAsia="Times New Roman" w:hAnsi="Arial" w:cs="Arial"/>
          <w:b/>
          <w:bCs/>
          <w:color w:val="000066"/>
          <w:sz w:val="15"/>
          <w:szCs w:val="15"/>
        </w:rPr>
        <w:br/>
        <w:t>(d)(dance)(d)(dance)(dance)(d)(party)(d)(d)(d)(*)(d)(*)(d)(*)(d)(d)(d)(^)(d)(d)(party)(d)(d)(d)(h)(h)(h)(d)(kiss)(kiss)(d)(d)</w:t>
      </w:r>
      <w:r w:rsidRPr="007F7F41">
        <w:rPr>
          <w:rFonts w:ascii="Arial" w:eastAsia="Times New Roman" w:hAnsi="Arial" w:cs="Arial"/>
          <w:b/>
          <w:bCs/>
          <w:color w:val="000066"/>
          <w:sz w:val="15"/>
          <w:szCs w:val="15"/>
        </w:rPr>
        <w:br/>
        <w:t>(d)(dance)(d)(d)(dance)(d)(party)(party)(party)(d)(d)(*)(d)(*)(d)(d)(d)(d)(^)(d)(d)(party)(party)(party)(d)(h)(d)(h)(d)(kiss)(d)(kiss)(d)</w:t>
      </w:r>
      <w:r w:rsidRPr="007F7F41">
        <w:rPr>
          <w:rFonts w:ascii="Arial" w:eastAsia="Times New Roman" w:hAnsi="Arial" w:cs="Arial"/>
          <w:b/>
          <w:bCs/>
          <w:color w:val="000066"/>
          <w:sz w:val="15"/>
          <w:szCs w:val="15"/>
        </w:rPr>
        <w:br/>
        <w:t>(d)(d)(d)(d)(d)(d)(d)(d)(d)(d)(d)(d)(d)(d)(d)(d)(d)(d)(d)(d)(d)(d)(d)(d)(d)(d)(d)(d)(d)(d)(d)(d)(d)</w:t>
      </w:r>
    </w:p>
    <w:p w:rsidR="004E4B66" w:rsidRDefault="00437918" w:rsidP="00437918">
      <w:pPr>
        <w:pStyle w:val="BodyText"/>
        <w:numPr>
          <w:ilvl w:val="0"/>
          <w:numId w:val="45"/>
        </w:numPr>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Ways to create flags:</w:t>
      </w:r>
    </w:p>
    <w:p w:rsidR="00437918" w:rsidRDefault="00437918" w:rsidP="00437918">
      <w:pPr>
        <w:pStyle w:val="BodyText"/>
        <w:ind w:left="720"/>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Denmark flag (</w:t>
      </w:r>
      <w:proofErr w:type="spellStart"/>
      <w:r>
        <w:rPr>
          <w:rFonts w:ascii="Times New Roman" w:eastAsia="Times New Roman" w:hAnsi="Times New Roman" w:cs="Times New Roman"/>
          <w:sz w:val="24"/>
          <w:szCs w:val="24"/>
          <w:lang w:val="en-AU"/>
        </w:rPr>
        <w:t>flag</w:t>
      </w:r>
      <w:proofErr w:type="gramStart"/>
      <w:r>
        <w:rPr>
          <w:rFonts w:ascii="Times New Roman" w:eastAsia="Times New Roman" w:hAnsi="Times New Roman" w:cs="Times New Roman"/>
          <w:sz w:val="24"/>
          <w:szCs w:val="24"/>
          <w:lang w:val="en-AU"/>
        </w:rPr>
        <w:t>:dk</w:t>
      </w:r>
      <w:proofErr w:type="spellEnd"/>
      <w:proofErr w:type="gramEnd"/>
      <w:r>
        <w:rPr>
          <w:rFonts w:ascii="Times New Roman" w:eastAsia="Times New Roman" w:hAnsi="Times New Roman" w:cs="Times New Roman"/>
          <w:sz w:val="24"/>
          <w:szCs w:val="24"/>
          <w:lang w:val="en-AU"/>
        </w:rPr>
        <w:t>)</w:t>
      </w:r>
    </w:p>
    <w:p w:rsidR="00AC723F" w:rsidRDefault="00AC723F" w:rsidP="00D500CE">
      <w:pPr>
        <w:pStyle w:val="BodyText"/>
        <w:rPr>
          <w:rFonts w:ascii="Times New Roman" w:eastAsia="Times New Roman" w:hAnsi="Times New Roman" w:cs="Times New Roman"/>
          <w:sz w:val="32"/>
          <w:szCs w:val="24"/>
          <w:lang w:val="en-AU"/>
        </w:rPr>
      </w:pPr>
      <w:r>
        <w:rPr>
          <w:noProof/>
        </w:rPr>
        <w:drawing>
          <wp:inline distT="0" distB="0" distL="0" distR="0" wp14:anchorId="5745A574" wp14:editId="25E93D04">
            <wp:extent cx="1525905" cy="1010920"/>
            <wp:effectExtent l="0" t="0" r="0" b="0"/>
            <wp:docPr id="330" name="Picture 330" descr="Denmark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mark fla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525905" cy="1010920"/>
                    </a:xfrm>
                    <a:prstGeom prst="rect">
                      <a:avLst/>
                    </a:prstGeom>
                    <a:noFill/>
                    <a:ln>
                      <a:noFill/>
                    </a:ln>
                  </pic:spPr>
                </pic:pic>
              </a:graphicData>
            </a:graphic>
          </wp:inline>
        </w:drawing>
      </w:r>
    </w:p>
    <w:p w:rsidR="00437918" w:rsidRDefault="00437918" w:rsidP="00D500CE">
      <w:pPr>
        <w:pStyle w:val="BodyText"/>
        <w:rPr>
          <w:rFonts w:ascii="Times New Roman" w:eastAsia="Times New Roman" w:hAnsi="Times New Roman" w:cs="Times New Roman"/>
          <w:sz w:val="32"/>
          <w:szCs w:val="24"/>
          <w:lang w:val="en-AU"/>
        </w:rPr>
      </w:pPr>
      <w:r>
        <w:rPr>
          <w:rFonts w:ascii="Times New Roman" w:eastAsia="Times New Roman" w:hAnsi="Times New Roman" w:cs="Times New Roman"/>
          <w:sz w:val="32"/>
          <w:szCs w:val="24"/>
          <w:lang w:val="en-AU"/>
        </w:rPr>
        <w:t>How:</w:t>
      </w:r>
    </w:p>
    <w:p w:rsidR="00437918" w:rsidRPr="00CA43F8" w:rsidRDefault="00437918" w:rsidP="00CA43F8">
      <w:pPr>
        <w:pStyle w:val="BodyText"/>
        <w:spacing w:line="240" w:lineRule="auto"/>
        <w:rPr>
          <w:rFonts w:ascii="Times New Roman" w:eastAsia="Times New Roman" w:hAnsi="Times New Roman" w:cs="Times New Roman"/>
          <w:szCs w:val="24"/>
          <w:lang w:val="en-AU"/>
        </w:rPr>
      </w:pPr>
      <w:r w:rsidRPr="00CA43F8">
        <w:rPr>
          <w:rFonts w:ascii="Times New Roman" w:eastAsia="Times New Roman" w:hAnsi="Times New Roman" w:cs="Times New Roman"/>
          <w:szCs w:val="24"/>
          <w:lang w:val="en-AU"/>
        </w:rPr>
        <w:t>(h)(h)(</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)(h)(h)(h)(h)(h)</w:t>
      </w:r>
    </w:p>
    <w:p w:rsidR="00437918" w:rsidRPr="00CA43F8" w:rsidRDefault="00437918" w:rsidP="00CA43F8">
      <w:pPr>
        <w:pStyle w:val="BodyText"/>
        <w:spacing w:line="240" w:lineRule="auto"/>
        <w:rPr>
          <w:rFonts w:ascii="Times New Roman" w:eastAsia="Times New Roman" w:hAnsi="Times New Roman" w:cs="Times New Roman"/>
          <w:szCs w:val="24"/>
          <w:lang w:val="en-AU"/>
        </w:rPr>
      </w:pPr>
      <w:r w:rsidRPr="00CA43F8">
        <w:rPr>
          <w:rFonts w:ascii="Times New Roman" w:eastAsia="Times New Roman" w:hAnsi="Times New Roman" w:cs="Times New Roman"/>
          <w:szCs w:val="24"/>
          <w:lang w:val="en-AU"/>
        </w:rPr>
        <w:t>(h)(h)(</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)(h)(h)(h)(h)</w:t>
      </w:r>
      <w:r w:rsidRPr="00CA43F8">
        <w:rPr>
          <w:rFonts w:ascii="Times New Roman" w:eastAsia="Times New Roman" w:hAnsi="Times New Roman" w:cs="Times New Roman"/>
          <w:szCs w:val="24"/>
          <w:lang w:val="en-AU"/>
        </w:rPr>
        <w:t>(h)</w:t>
      </w:r>
    </w:p>
    <w:p w:rsidR="00437918" w:rsidRPr="00CA43F8" w:rsidRDefault="00437918" w:rsidP="00CA43F8">
      <w:pPr>
        <w:pStyle w:val="BodyText"/>
        <w:spacing w:line="240" w:lineRule="auto"/>
        <w:rPr>
          <w:rFonts w:ascii="Times New Roman" w:eastAsia="Times New Roman" w:hAnsi="Times New Roman" w:cs="Times New Roman"/>
          <w:szCs w:val="24"/>
          <w:lang w:val="en-AU"/>
        </w:rPr>
      </w:pPr>
      <w:r w:rsidRPr="00CA43F8">
        <w:rPr>
          <w:rFonts w:ascii="Times New Roman" w:eastAsia="Times New Roman" w:hAnsi="Times New Roman" w:cs="Times New Roman"/>
          <w:szCs w:val="24"/>
          <w:lang w:val="en-AU"/>
        </w:rPr>
        <w:t>(</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 xml:space="preserve">) </w:t>
      </w:r>
      <w:r w:rsidRPr="00CA43F8">
        <w:rPr>
          <w:rFonts w:ascii="Times New Roman" w:eastAsia="Times New Roman" w:hAnsi="Times New Roman" w:cs="Times New Roman"/>
          <w:szCs w:val="24"/>
          <w:lang w:val="en-AU"/>
        </w:rPr>
        <w:t>(</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w:t>
      </w:r>
      <w:r w:rsidRPr="00CA43F8">
        <w:rPr>
          <w:rFonts w:ascii="Times New Roman" w:eastAsia="Times New Roman" w:hAnsi="Times New Roman" w:cs="Times New Roman"/>
          <w:szCs w:val="24"/>
          <w:lang w:val="en-AU"/>
        </w:rPr>
        <w:t xml:space="preserve"> </w:t>
      </w:r>
      <w:r w:rsidRPr="00CA43F8">
        <w:rPr>
          <w:rFonts w:ascii="Times New Roman" w:eastAsia="Times New Roman" w:hAnsi="Times New Roman" w:cs="Times New Roman"/>
          <w:szCs w:val="24"/>
          <w:lang w:val="en-AU"/>
        </w:rPr>
        <w:t>(</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w:t>
      </w:r>
      <w:r w:rsidRPr="00CA43F8">
        <w:rPr>
          <w:rFonts w:ascii="Times New Roman" w:eastAsia="Times New Roman" w:hAnsi="Times New Roman" w:cs="Times New Roman"/>
          <w:szCs w:val="24"/>
          <w:lang w:val="en-AU"/>
        </w:rPr>
        <w:t xml:space="preserve"> </w:t>
      </w:r>
      <w:r w:rsidRPr="00CA43F8">
        <w:rPr>
          <w:rFonts w:ascii="Times New Roman" w:eastAsia="Times New Roman" w:hAnsi="Times New Roman" w:cs="Times New Roman"/>
          <w:szCs w:val="24"/>
          <w:lang w:val="en-AU"/>
        </w:rPr>
        <w:t>(</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w:t>
      </w:r>
      <w:r w:rsidRPr="00CA43F8">
        <w:rPr>
          <w:rFonts w:ascii="Times New Roman" w:eastAsia="Times New Roman" w:hAnsi="Times New Roman" w:cs="Times New Roman"/>
          <w:szCs w:val="24"/>
          <w:lang w:val="en-AU"/>
        </w:rPr>
        <w:t xml:space="preserve"> </w:t>
      </w:r>
      <w:r w:rsidRPr="00CA43F8">
        <w:rPr>
          <w:rFonts w:ascii="Times New Roman" w:eastAsia="Times New Roman" w:hAnsi="Times New Roman" w:cs="Times New Roman"/>
          <w:szCs w:val="24"/>
          <w:lang w:val="en-AU"/>
        </w:rPr>
        <w:t>(</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w:t>
      </w:r>
      <w:r w:rsidRPr="00CA43F8">
        <w:rPr>
          <w:rFonts w:ascii="Times New Roman" w:eastAsia="Times New Roman" w:hAnsi="Times New Roman" w:cs="Times New Roman"/>
          <w:szCs w:val="24"/>
          <w:lang w:val="en-AU"/>
        </w:rPr>
        <w:t xml:space="preserve"> </w:t>
      </w:r>
      <w:r w:rsidRPr="00CA43F8">
        <w:rPr>
          <w:rFonts w:ascii="Times New Roman" w:eastAsia="Times New Roman" w:hAnsi="Times New Roman" w:cs="Times New Roman"/>
          <w:szCs w:val="24"/>
          <w:lang w:val="en-AU"/>
        </w:rPr>
        <w:t>(</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w:t>
      </w:r>
      <w:r w:rsidRPr="00CA43F8">
        <w:rPr>
          <w:rFonts w:ascii="Times New Roman" w:eastAsia="Times New Roman" w:hAnsi="Times New Roman" w:cs="Times New Roman"/>
          <w:szCs w:val="24"/>
          <w:lang w:val="en-AU"/>
        </w:rPr>
        <w:t xml:space="preserve"> </w:t>
      </w:r>
      <w:r w:rsidRPr="00CA43F8">
        <w:rPr>
          <w:rFonts w:ascii="Times New Roman" w:eastAsia="Times New Roman" w:hAnsi="Times New Roman" w:cs="Times New Roman"/>
          <w:szCs w:val="24"/>
          <w:lang w:val="en-AU"/>
        </w:rPr>
        <w:t>(</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w:t>
      </w:r>
      <w:r w:rsidRPr="00CA43F8">
        <w:rPr>
          <w:rFonts w:ascii="Times New Roman" w:eastAsia="Times New Roman" w:hAnsi="Times New Roman" w:cs="Times New Roman"/>
          <w:szCs w:val="24"/>
          <w:lang w:val="en-AU"/>
        </w:rPr>
        <w:t xml:space="preserve"> </w:t>
      </w:r>
      <w:r w:rsidRPr="00CA43F8">
        <w:rPr>
          <w:rFonts w:ascii="Times New Roman" w:eastAsia="Times New Roman" w:hAnsi="Times New Roman" w:cs="Times New Roman"/>
          <w:szCs w:val="24"/>
          <w:lang w:val="en-AU"/>
        </w:rPr>
        <w:t>(</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w:t>
      </w:r>
      <w:r w:rsidRPr="00CA43F8">
        <w:rPr>
          <w:rFonts w:ascii="Times New Roman" w:eastAsia="Times New Roman" w:hAnsi="Times New Roman" w:cs="Times New Roman"/>
          <w:szCs w:val="24"/>
          <w:lang w:val="en-AU"/>
        </w:rPr>
        <w:t xml:space="preserve"> </w:t>
      </w:r>
      <w:r w:rsidRPr="00CA43F8">
        <w:rPr>
          <w:rFonts w:ascii="Times New Roman" w:eastAsia="Times New Roman" w:hAnsi="Times New Roman" w:cs="Times New Roman"/>
          <w:szCs w:val="24"/>
          <w:lang w:val="en-AU"/>
        </w:rPr>
        <w:t>(</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w:t>
      </w:r>
    </w:p>
    <w:p w:rsidR="00437918" w:rsidRPr="00CA43F8" w:rsidRDefault="00437918" w:rsidP="00CA43F8">
      <w:pPr>
        <w:pStyle w:val="BodyText"/>
        <w:spacing w:line="240" w:lineRule="auto"/>
        <w:rPr>
          <w:rFonts w:ascii="Times New Roman" w:eastAsia="Times New Roman" w:hAnsi="Times New Roman" w:cs="Times New Roman"/>
          <w:szCs w:val="24"/>
          <w:lang w:val="en-AU"/>
        </w:rPr>
      </w:pPr>
      <w:r w:rsidRPr="00CA43F8">
        <w:rPr>
          <w:rFonts w:ascii="Times New Roman" w:eastAsia="Times New Roman" w:hAnsi="Times New Roman" w:cs="Times New Roman"/>
          <w:szCs w:val="24"/>
          <w:lang w:val="en-AU"/>
        </w:rPr>
        <w:t>(h)(h)(</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)(h)(h)(h)(h)</w:t>
      </w:r>
      <w:r w:rsidRPr="00CA43F8">
        <w:rPr>
          <w:rFonts w:ascii="Times New Roman" w:eastAsia="Times New Roman" w:hAnsi="Times New Roman" w:cs="Times New Roman"/>
          <w:szCs w:val="24"/>
          <w:lang w:val="en-AU"/>
        </w:rPr>
        <w:t>(h)</w:t>
      </w:r>
    </w:p>
    <w:p w:rsidR="00CA43F8" w:rsidRPr="001C6FB0" w:rsidRDefault="00437918" w:rsidP="001C6FB0">
      <w:pPr>
        <w:pStyle w:val="BodyText"/>
        <w:spacing w:line="240" w:lineRule="auto"/>
        <w:rPr>
          <w:rFonts w:ascii="Times New Roman" w:eastAsia="Times New Roman" w:hAnsi="Times New Roman" w:cs="Times New Roman"/>
          <w:szCs w:val="24"/>
          <w:lang w:val="en-AU"/>
        </w:rPr>
      </w:pPr>
      <w:r w:rsidRPr="00CA43F8">
        <w:rPr>
          <w:rFonts w:ascii="Times New Roman" w:eastAsia="Times New Roman" w:hAnsi="Times New Roman" w:cs="Times New Roman"/>
          <w:szCs w:val="24"/>
          <w:lang w:val="en-AU"/>
        </w:rPr>
        <w:t>(h)(h)(</w:t>
      </w:r>
      <w:proofErr w:type="gramStart"/>
      <w:r w:rsidRPr="00CA43F8">
        <w:rPr>
          <w:rFonts w:ascii="Times New Roman" w:eastAsia="Times New Roman" w:hAnsi="Times New Roman" w:cs="Times New Roman"/>
          <w:szCs w:val="24"/>
          <w:lang w:val="en-AU"/>
        </w:rPr>
        <w:t>rain</w:t>
      </w:r>
      <w:proofErr w:type="gramEnd"/>
      <w:r w:rsidRPr="00CA43F8">
        <w:rPr>
          <w:rFonts w:ascii="Times New Roman" w:eastAsia="Times New Roman" w:hAnsi="Times New Roman" w:cs="Times New Roman"/>
          <w:szCs w:val="24"/>
          <w:lang w:val="en-AU"/>
        </w:rPr>
        <w:t>)(h)(h)(h)(h)</w:t>
      </w:r>
      <w:r w:rsidRPr="00CA43F8">
        <w:rPr>
          <w:rFonts w:ascii="Times New Roman" w:eastAsia="Times New Roman" w:hAnsi="Times New Roman" w:cs="Times New Roman"/>
          <w:szCs w:val="24"/>
          <w:lang w:val="en-AU"/>
        </w:rPr>
        <w:t>(h)</w:t>
      </w:r>
    </w:p>
    <w:p w:rsidR="00982CF5" w:rsidRDefault="00982CF5" w:rsidP="00D500CE">
      <w:pPr>
        <w:pStyle w:val="BodyText"/>
        <w:rPr>
          <w:rFonts w:ascii="Times New Roman" w:eastAsia="Times New Roman" w:hAnsi="Times New Roman" w:cs="Times New Roman"/>
          <w:sz w:val="24"/>
          <w:szCs w:val="24"/>
          <w:lang w:val="en-AU"/>
        </w:rPr>
      </w:pPr>
      <w:r w:rsidRPr="00982CF5">
        <w:rPr>
          <w:rFonts w:ascii="Times New Roman" w:eastAsia="Times New Roman" w:hAnsi="Times New Roman" w:cs="Times New Roman"/>
          <w:sz w:val="32"/>
          <w:szCs w:val="24"/>
          <w:lang w:val="en-AU"/>
        </w:rPr>
        <w:lastRenderedPageBreak/>
        <w:t xml:space="preserve">Flags instructions: </w:t>
      </w:r>
      <w:r>
        <w:rPr>
          <w:rFonts w:ascii="Times New Roman" w:eastAsia="Times New Roman" w:hAnsi="Times New Roman" w:cs="Times New Roman"/>
          <w:sz w:val="24"/>
          <w:szCs w:val="24"/>
          <w:lang w:val="en-AU"/>
        </w:rPr>
        <w:t xml:space="preserve"> </w:t>
      </w:r>
    </w:p>
    <w:p w:rsidR="00982CF5" w:rsidRDefault="00982CF5" w:rsidP="00982CF5">
      <w:pPr>
        <w:pStyle w:val="BodyText"/>
        <w:numPr>
          <w:ilvl w:val="0"/>
          <w:numId w:val="44"/>
        </w:numPr>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 xml:space="preserve">Type the brackets and the text/symbol inside. </w:t>
      </w:r>
    </w:p>
    <w:p w:rsidR="00783F72" w:rsidRDefault="00982CF5" w:rsidP="00982CF5">
      <w:pPr>
        <w:pStyle w:val="BodyText"/>
        <w:numPr>
          <w:ilvl w:val="0"/>
          <w:numId w:val="44"/>
        </w:numPr>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To achieve the required flag.</w:t>
      </w:r>
    </w:p>
    <w:p w:rsidR="00783F72" w:rsidRDefault="00783F72" w:rsidP="00D500CE">
      <w:pPr>
        <w:pStyle w:val="BodyText"/>
      </w:pPr>
    </w:p>
    <w:p w:rsidR="00DE3F4E" w:rsidRPr="00DE3F4E" w:rsidRDefault="00DE3F4E" w:rsidP="00DE3F4E">
      <w:pPr>
        <w:suppressAutoHyphens/>
        <w:spacing w:after="0" w:line="100" w:lineRule="atLeast"/>
        <w:rPr>
          <w:rFonts w:ascii="Calibri" w:eastAsia="SimSun" w:hAnsi="Calibri" w:cs="font329"/>
          <w:kern w:val="1"/>
          <w:lang w:eastAsia="ar-SA"/>
        </w:rPr>
      </w:pPr>
      <w:ins w:id="0" w:author="Unknown">
        <w:r w:rsidRPr="00DE3F4E">
          <w:rPr>
            <w:rFonts w:ascii="Times New Roman" w:eastAsia="Times New Roman" w:hAnsi="Times New Roman" w:cs="Times New Roman"/>
            <w:b/>
            <w:bCs/>
            <w:kern w:val="1"/>
            <w:sz w:val="24"/>
            <w:szCs w:val="24"/>
            <w:lang w:val="en-AU" w:eastAsia="ar-SA"/>
          </w:rPr>
          <w:t>Flags</w:t>
        </w:r>
        <w:r w:rsidRPr="00DE3F4E">
          <w:rPr>
            <w:rFonts w:ascii="Times New Roman" w:eastAsia="Times New Roman" w:hAnsi="Times New Roman" w:cs="Times New Roman"/>
            <w:kern w:val="1"/>
            <w:sz w:val="24"/>
            <w:szCs w:val="24"/>
            <w:lang w:val="en-AU" w:eastAsia="ar-SA"/>
          </w:rPr>
          <w:t xml:space="preserve"> </w:t>
        </w:r>
      </w:ins>
    </w:p>
    <w:tbl>
      <w:tblPr>
        <w:tblW w:w="0" w:type="auto"/>
        <w:tblLayout w:type="fixed"/>
        <w:tblCellMar>
          <w:top w:w="15" w:type="dxa"/>
          <w:left w:w="15" w:type="dxa"/>
          <w:bottom w:w="15" w:type="dxa"/>
          <w:right w:w="15" w:type="dxa"/>
        </w:tblCellMar>
        <w:tblLook w:val="0000" w:firstRow="0" w:lastRow="0" w:firstColumn="0" w:lastColumn="0" w:noHBand="0" w:noVBand="0"/>
      </w:tblPr>
      <w:tblGrid>
        <w:gridCol w:w="315"/>
        <w:gridCol w:w="3052"/>
        <w:gridCol w:w="1116"/>
      </w:tblGrid>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6034A73" wp14:editId="674BE3C2">
                  <wp:extent cx="154305" cy="102870"/>
                  <wp:effectExtent l="0" t="0" r="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 w:author="Unknown"/>
                <w:rFonts w:ascii="Times New Roman" w:eastAsia="Times New Roman" w:hAnsi="Times New Roman" w:cs="Times New Roman"/>
                <w:kern w:val="1"/>
                <w:sz w:val="24"/>
                <w:szCs w:val="24"/>
                <w:lang w:val="en-AU" w:eastAsia="ar-SA"/>
              </w:rPr>
            </w:pPr>
            <w:ins w:id="3" w:author="Unknown">
              <w:r w:rsidRPr="00DE3F4E">
                <w:rPr>
                  <w:rFonts w:ascii="Times New Roman" w:eastAsia="Times New Roman" w:hAnsi="Times New Roman" w:cs="Times New Roman"/>
                  <w:kern w:val="1"/>
                  <w:sz w:val="24"/>
                  <w:szCs w:val="24"/>
                  <w:lang w:val="en-AU" w:eastAsia="ar-SA"/>
                </w:rPr>
                <w:t>Afghanistan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flag:AF</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4AEE60D" wp14:editId="44BC3925">
                  <wp:extent cx="154305" cy="102870"/>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 w:author="Unknown"/>
                <w:rFonts w:ascii="Times New Roman" w:eastAsia="Times New Roman" w:hAnsi="Times New Roman" w:cs="Times New Roman"/>
                <w:kern w:val="1"/>
                <w:sz w:val="24"/>
                <w:szCs w:val="24"/>
                <w:lang w:val="en-AU" w:eastAsia="ar-SA"/>
              </w:rPr>
            </w:pPr>
            <w:ins w:id="6" w:author="Unknown">
              <w:r w:rsidRPr="00DE3F4E">
                <w:rPr>
                  <w:rFonts w:ascii="Times New Roman" w:eastAsia="Times New Roman" w:hAnsi="Times New Roman" w:cs="Times New Roman"/>
                  <w:kern w:val="1"/>
                  <w:sz w:val="24"/>
                  <w:szCs w:val="24"/>
                  <w:lang w:val="en-AU" w:eastAsia="ar-SA"/>
                </w:rPr>
                <w:t>Albania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flag:AL</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3E911AB" wp14:editId="1F577CB4">
                  <wp:extent cx="154305" cy="102870"/>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8" w:author="Unknown"/>
                <w:rFonts w:ascii="Times New Roman" w:eastAsia="Times New Roman" w:hAnsi="Times New Roman" w:cs="Times New Roman"/>
                <w:kern w:val="1"/>
                <w:sz w:val="24"/>
                <w:szCs w:val="24"/>
                <w:lang w:val="en-AU" w:eastAsia="ar-SA"/>
              </w:rPr>
            </w:pPr>
            <w:ins w:id="9" w:author="Unknown">
              <w:r w:rsidRPr="00DE3F4E">
                <w:rPr>
                  <w:rFonts w:ascii="Times New Roman" w:eastAsia="Times New Roman" w:hAnsi="Times New Roman" w:cs="Times New Roman"/>
                  <w:kern w:val="1"/>
                  <w:sz w:val="24"/>
                  <w:szCs w:val="24"/>
                  <w:lang w:val="en-AU" w:eastAsia="ar-SA"/>
                </w:rPr>
                <w:t>Algeria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flag:DZ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A57C5FA" wp14:editId="1452F7B1">
                  <wp:extent cx="154305" cy="102870"/>
                  <wp:effectExtent l="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1" w:author="Unknown"/>
                <w:rFonts w:ascii="Times New Roman" w:eastAsia="Times New Roman" w:hAnsi="Times New Roman" w:cs="Times New Roman"/>
                <w:kern w:val="1"/>
                <w:sz w:val="24"/>
                <w:szCs w:val="24"/>
                <w:lang w:val="en-AU" w:eastAsia="ar-SA"/>
              </w:rPr>
            </w:pPr>
            <w:ins w:id="12" w:author="Unknown">
              <w:r w:rsidRPr="00DE3F4E">
                <w:rPr>
                  <w:rFonts w:ascii="Times New Roman" w:eastAsia="Times New Roman" w:hAnsi="Times New Roman" w:cs="Times New Roman"/>
                  <w:kern w:val="1"/>
                  <w:sz w:val="24"/>
                  <w:szCs w:val="24"/>
                  <w:lang w:val="en-AU" w:eastAsia="ar-SA"/>
                </w:rPr>
                <w:t>American Samoa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DF4FC1E" wp14:editId="4A78FB4A">
                  <wp:extent cx="154305" cy="102870"/>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4" w:author="Unknown"/>
                <w:rFonts w:ascii="Times New Roman" w:eastAsia="Times New Roman" w:hAnsi="Times New Roman" w:cs="Times New Roman"/>
                <w:kern w:val="1"/>
                <w:sz w:val="24"/>
                <w:szCs w:val="24"/>
                <w:lang w:val="en-AU" w:eastAsia="ar-SA"/>
              </w:rPr>
            </w:pPr>
            <w:ins w:id="15" w:author="Unknown">
              <w:r w:rsidRPr="00DE3F4E">
                <w:rPr>
                  <w:rFonts w:ascii="Times New Roman" w:eastAsia="Times New Roman" w:hAnsi="Times New Roman" w:cs="Times New Roman"/>
                  <w:kern w:val="1"/>
                  <w:sz w:val="24"/>
                  <w:szCs w:val="24"/>
                  <w:lang w:val="en-AU" w:eastAsia="ar-SA"/>
                </w:rPr>
                <w:t>Andorra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flag:AD</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E4D3168" wp14:editId="126D2F5C">
                  <wp:extent cx="154305" cy="102870"/>
                  <wp:effectExtent l="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7" w:author="Unknown"/>
                <w:rFonts w:ascii="Times New Roman" w:eastAsia="Times New Roman" w:hAnsi="Times New Roman" w:cs="Times New Roman"/>
                <w:kern w:val="1"/>
                <w:sz w:val="24"/>
                <w:szCs w:val="24"/>
                <w:lang w:val="en-AU" w:eastAsia="ar-SA"/>
              </w:rPr>
            </w:pPr>
            <w:ins w:id="18" w:author="Unknown">
              <w:r w:rsidRPr="00DE3F4E">
                <w:rPr>
                  <w:rFonts w:ascii="Times New Roman" w:eastAsia="Times New Roman" w:hAnsi="Times New Roman" w:cs="Times New Roman"/>
                  <w:kern w:val="1"/>
                  <w:sz w:val="24"/>
                  <w:szCs w:val="24"/>
                  <w:lang w:val="en-AU" w:eastAsia="ar-SA"/>
                </w:rPr>
                <w:t>Angola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1BEA854" wp14:editId="0A4C5212">
                  <wp:extent cx="154305" cy="102870"/>
                  <wp:effectExtent l="0" t="0" r="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0" w:author="Unknown"/>
                <w:rFonts w:ascii="Times New Roman" w:eastAsia="Times New Roman" w:hAnsi="Times New Roman" w:cs="Times New Roman"/>
                <w:kern w:val="1"/>
                <w:sz w:val="24"/>
                <w:szCs w:val="24"/>
                <w:lang w:val="en-AU" w:eastAsia="ar-SA"/>
              </w:rPr>
            </w:pPr>
            <w:ins w:id="21" w:author="Unknown">
              <w:r w:rsidRPr="00DE3F4E">
                <w:rPr>
                  <w:rFonts w:ascii="Times New Roman" w:eastAsia="Times New Roman" w:hAnsi="Times New Roman" w:cs="Times New Roman"/>
                  <w:kern w:val="1"/>
                  <w:sz w:val="24"/>
                  <w:szCs w:val="24"/>
                  <w:lang w:val="en-AU" w:eastAsia="ar-SA"/>
                </w:rPr>
                <w:t>Anguilla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CF52ED2" wp14:editId="5511F430">
                  <wp:extent cx="154305" cy="102870"/>
                  <wp:effectExtent l="0" t="0" r="0" b="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3" w:author="Unknown"/>
                <w:rFonts w:ascii="Times New Roman" w:eastAsia="Times New Roman" w:hAnsi="Times New Roman" w:cs="Times New Roman"/>
                <w:kern w:val="1"/>
                <w:sz w:val="24"/>
                <w:szCs w:val="24"/>
                <w:lang w:val="en-AU" w:eastAsia="ar-SA"/>
              </w:rPr>
            </w:pPr>
            <w:ins w:id="24" w:author="Unknown">
              <w:r w:rsidRPr="00DE3F4E">
                <w:rPr>
                  <w:rFonts w:ascii="Times New Roman" w:eastAsia="Times New Roman" w:hAnsi="Times New Roman" w:cs="Times New Roman"/>
                  <w:kern w:val="1"/>
                  <w:sz w:val="24"/>
                  <w:szCs w:val="24"/>
                  <w:lang w:val="en-AU" w:eastAsia="ar-SA"/>
                </w:rPr>
                <w:t>Antarctica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flag:AQ</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CD1B216" wp14:editId="03A9D3A8">
                  <wp:extent cx="154305" cy="102870"/>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6" w:author="Unknown"/>
                <w:rFonts w:ascii="Times New Roman" w:eastAsia="Times New Roman" w:hAnsi="Times New Roman" w:cs="Times New Roman"/>
                <w:kern w:val="1"/>
                <w:sz w:val="24"/>
                <w:szCs w:val="24"/>
                <w:lang w:val="en-AU" w:eastAsia="ar-SA"/>
              </w:rPr>
            </w:pPr>
            <w:ins w:id="27" w:author="Unknown">
              <w:r w:rsidRPr="00DE3F4E">
                <w:rPr>
                  <w:rFonts w:ascii="Times New Roman" w:eastAsia="Times New Roman" w:hAnsi="Times New Roman" w:cs="Times New Roman"/>
                  <w:kern w:val="1"/>
                  <w:sz w:val="24"/>
                  <w:szCs w:val="24"/>
                  <w:lang w:val="en-AU" w:eastAsia="ar-SA"/>
                </w:rPr>
                <w:t>Antigua and Barbuda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5298975" wp14:editId="458B1489">
                  <wp:extent cx="154305" cy="102870"/>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9" w:author="Unknown"/>
                <w:rFonts w:ascii="Times New Roman" w:eastAsia="Times New Roman" w:hAnsi="Times New Roman" w:cs="Times New Roman"/>
                <w:kern w:val="1"/>
                <w:sz w:val="24"/>
                <w:szCs w:val="24"/>
                <w:lang w:val="en-AU" w:eastAsia="ar-SA"/>
              </w:rPr>
            </w:pPr>
            <w:ins w:id="30" w:author="Unknown">
              <w:r w:rsidRPr="00DE3F4E">
                <w:rPr>
                  <w:rFonts w:ascii="Times New Roman" w:eastAsia="Times New Roman" w:hAnsi="Times New Roman" w:cs="Times New Roman"/>
                  <w:kern w:val="1"/>
                  <w:sz w:val="24"/>
                  <w:szCs w:val="24"/>
                  <w:lang w:val="en-AU" w:eastAsia="ar-SA"/>
                </w:rPr>
                <w:t>Argentina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39FAD1B" wp14:editId="1FC0966A">
                  <wp:extent cx="154305" cy="102870"/>
                  <wp:effectExtent l="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2" w:author="Unknown"/>
                <w:rFonts w:ascii="Times New Roman" w:eastAsia="Times New Roman" w:hAnsi="Times New Roman" w:cs="Times New Roman"/>
                <w:kern w:val="1"/>
                <w:sz w:val="24"/>
                <w:szCs w:val="24"/>
                <w:lang w:val="en-AU" w:eastAsia="ar-SA"/>
              </w:rPr>
            </w:pPr>
            <w:ins w:id="33" w:author="Unknown">
              <w:r w:rsidRPr="00DE3F4E">
                <w:rPr>
                  <w:rFonts w:ascii="Times New Roman" w:eastAsia="Times New Roman" w:hAnsi="Times New Roman" w:cs="Times New Roman"/>
                  <w:kern w:val="1"/>
                  <w:sz w:val="24"/>
                  <w:szCs w:val="24"/>
                  <w:lang w:val="en-AU" w:eastAsia="ar-SA"/>
                </w:rPr>
                <w:t>Armenia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A571D6D" wp14:editId="3B10ABED">
                  <wp:extent cx="154305" cy="102870"/>
                  <wp:effectExtent l="0" t="0" r="0"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5" w:author="Unknown"/>
                <w:rFonts w:ascii="Times New Roman" w:eastAsia="Times New Roman" w:hAnsi="Times New Roman" w:cs="Times New Roman"/>
                <w:kern w:val="1"/>
                <w:sz w:val="24"/>
                <w:szCs w:val="24"/>
                <w:lang w:val="en-AU" w:eastAsia="ar-SA"/>
              </w:rPr>
            </w:pPr>
            <w:ins w:id="36" w:author="Unknown">
              <w:r w:rsidRPr="00DE3F4E">
                <w:rPr>
                  <w:rFonts w:ascii="Times New Roman" w:eastAsia="Times New Roman" w:hAnsi="Times New Roman" w:cs="Times New Roman"/>
                  <w:kern w:val="1"/>
                  <w:sz w:val="24"/>
                  <w:szCs w:val="24"/>
                  <w:lang w:val="en-AU" w:eastAsia="ar-SA"/>
                </w:rPr>
                <w:t>Aruba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flag:AW</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9A067F6" wp14:editId="69C0F911">
                  <wp:extent cx="154305" cy="102870"/>
                  <wp:effectExtent l="0" t="0" r="0"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8" w:author="Unknown"/>
                <w:rFonts w:ascii="Times New Roman" w:eastAsia="Times New Roman" w:hAnsi="Times New Roman" w:cs="Times New Roman"/>
                <w:kern w:val="1"/>
                <w:sz w:val="24"/>
                <w:szCs w:val="24"/>
                <w:lang w:val="en-AU" w:eastAsia="ar-SA"/>
              </w:rPr>
            </w:pPr>
            <w:ins w:id="39" w:author="Unknown">
              <w:r w:rsidRPr="00DE3F4E">
                <w:rPr>
                  <w:rFonts w:ascii="Times New Roman" w:eastAsia="Times New Roman" w:hAnsi="Times New Roman" w:cs="Times New Roman"/>
                  <w:kern w:val="1"/>
                  <w:sz w:val="24"/>
                  <w:szCs w:val="24"/>
                  <w:lang w:val="en-AU" w:eastAsia="ar-SA"/>
                </w:rPr>
                <w:t>Australia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B2003ED" wp14:editId="06437384">
                  <wp:extent cx="154305" cy="102870"/>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1" w:author="Unknown"/>
                <w:rFonts w:ascii="Times New Roman" w:eastAsia="Times New Roman" w:hAnsi="Times New Roman" w:cs="Times New Roman"/>
                <w:kern w:val="1"/>
                <w:sz w:val="24"/>
                <w:szCs w:val="24"/>
                <w:lang w:val="en-AU" w:eastAsia="ar-SA"/>
              </w:rPr>
            </w:pPr>
            <w:ins w:id="42" w:author="Unknown">
              <w:r w:rsidRPr="00DE3F4E">
                <w:rPr>
                  <w:rFonts w:ascii="Times New Roman" w:eastAsia="Times New Roman" w:hAnsi="Times New Roman" w:cs="Times New Roman"/>
                  <w:kern w:val="1"/>
                  <w:sz w:val="24"/>
                  <w:szCs w:val="24"/>
                  <w:lang w:val="en-AU" w:eastAsia="ar-SA"/>
                </w:rPr>
                <w:t>Austria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4B34F51" wp14:editId="4DF6B163">
                  <wp:extent cx="154305" cy="102870"/>
                  <wp:effectExtent l="0" t="0" r="0" b="0"/>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4" w:author="Unknown"/>
                <w:rFonts w:ascii="Times New Roman" w:eastAsia="Times New Roman" w:hAnsi="Times New Roman" w:cs="Times New Roman"/>
                <w:kern w:val="1"/>
                <w:sz w:val="24"/>
                <w:szCs w:val="24"/>
                <w:lang w:val="en-AU" w:eastAsia="ar-SA"/>
              </w:rPr>
            </w:pPr>
            <w:ins w:id="45" w:author="Unknown">
              <w:r w:rsidRPr="00DE3F4E">
                <w:rPr>
                  <w:rFonts w:ascii="Times New Roman" w:eastAsia="Times New Roman" w:hAnsi="Times New Roman" w:cs="Times New Roman"/>
                  <w:kern w:val="1"/>
                  <w:sz w:val="24"/>
                  <w:szCs w:val="24"/>
                  <w:lang w:val="en-AU" w:eastAsia="ar-SA"/>
                </w:rPr>
                <w:t>Azerbaijan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C001070" wp14:editId="79835A9F">
                  <wp:extent cx="154305" cy="102870"/>
                  <wp:effectExtent l="0" t="0" r="0" b="0"/>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7" w:author="Unknown"/>
                <w:rFonts w:ascii="Times New Roman" w:eastAsia="Times New Roman" w:hAnsi="Times New Roman" w:cs="Times New Roman"/>
                <w:kern w:val="1"/>
                <w:sz w:val="24"/>
                <w:szCs w:val="24"/>
                <w:lang w:val="en-AU" w:eastAsia="ar-SA"/>
              </w:rPr>
            </w:pPr>
            <w:ins w:id="48" w:author="Unknown">
              <w:r w:rsidRPr="00DE3F4E">
                <w:rPr>
                  <w:rFonts w:ascii="Times New Roman" w:eastAsia="Times New Roman" w:hAnsi="Times New Roman" w:cs="Times New Roman"/>
                  <w:kern w:val="1"/>
                  <w:sz w:val="24"/>
                  <w:szCs w:val="24"/>
                  <w:lang w:val="en-AU" w:eastAsia="ar-SA"/>
                </w:rPr>
                <w:t>Bahamas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F387FF8" wp14:editId="759230D2">
                  <wp:extent cx="154305" cy="102870"/>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0" w:author="Unknown"/>
                <w:rFonts w:ascii="Times New Roman" w:eastAsia="Times New Roman" w:hAnsi="Times New Roman" w:cs="Times New Roman"/>
                <w:kern w:val="1"/>
                <w:sz w:val="24"/>
                <w:szCs w:val="24"/>
                <w:lang w:val="en-AU" w:eastAsia="ar-SA"/>
              </w:rPr>
            </w:pPr>
            <w:ins w:id="51" w:author="Unknown">
              <w:r w:rsidRPr="00DE3F4E">
                <w:rPr>
                  <w:rFonts w:ascii="Times New Roman" w:eastAsia="Times New Roman" w:hAnsi="Times New Roman" w:cs="Times New Roman"/>
                  <w:kern w:val="1"/>
                  <w:sz w:val="24"/>
                  <w:szCs w:val="24"/>
                  <w:lang w:val="en-AU" w:eastAsia="ar-SA"/>
                </w:rPr>
                <w:t>Bahrain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flag:BH</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467DF6E" wp14:editId="1FF32B19">
                  <wp:extent cx="154305" cy="102870"/>
                  <wp:effectExtent l="0" t="0" r="0" b="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3" w:author="Unknown"/>
                <w:rFonts w:ascii="Times New Roman" w:eastAsia="Times New Roman" w:hAnsi="Times New Roman" w:cs="Times New Roman"/>
                <w:kern w:val="1"/>
                <w:sz w:val="24"/>
                <w:szCs w:val="24"/>
                <w:lang w:val="en-AU" w:eastAsia="ar-SA"/>
              </w:rPr>
            </w:pPr>
            <w:ins w:id="54" w:author="Unknown">
              <w:r w:rsidRPr="00DE3F4E">
                <w:rPr>
                  <w:rFonts w:ascii="Times New Roman" w:eastAsia="Times New Roman" w:hAnsi="Times New Roman" w:cs="Times New Roman"/>
                  <w:kern w:val="1"/>
                  <w:sz w:val="24"/>
                  <w:szCs w:val="24"/>
                  <w:lang w:val="en-AU" w:eastAsia="ar-SA"/>
                </w:rPr>
                <w:t>Bangladesh</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flag:BD</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EC91108" wp14:editId="129F4D88">
                  <wp:extent cx="154305" cy="102870"/>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6" w:author="Unknown"/>
                <w:rFonts w:ascii="Times New Roman" w:eastAsia="Times New Roman" w:hAnsi="Times New Roman" w:cs="Times New Roman"/>
                <w:kern w:val="1"/>
                <w:sz w:val="24"/>
                <w:szCs w:val="24"/>
                <w:lang w:val="en-AU" w:eastAsia="ar-SA"/>
              </w:rPr>
            </w:pPr>
            <w:ins w:id="57" w:author="Unknown">
              <w:r w:rsidRPr="00DE3F4E">
                <w:rPr>
                  <w:rFonts w:ascii="Times New Roman" w:eastAsia="Times New Roman" w:hAnsi="Times New Roman" w:cs="Times New Roman"/>
                  <w:kern w:val="1"/>
                  <w:sz w:val="24"/>
                  <w:szCs w:val="24"/>
                  <w:lang w:val="en-AU" w:eastAsia="ar-SA"/>
                </w:rPr>
                <w:t>Barbados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flag:BB</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46E03EC" wp14:editId="0B9919FA">
                  <wp:extent cx="154305" cy="102870"/>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9" w:author="Unknown"/>
                <w:rFonts w:ascii="Times New Roman" w:eastAsia="Times New Roman" w:hAnsi="Times New Roman" w:cs="Times New Roman"/>
                <w:kern w:val="1"/>
                <w:sz w:val="24"/>
                <w:szCs w:val="24"/>
                <w:lang w:val="en-AU" w:eastAsia="ar-SA"/>
              </w:rPr>
            </w:pPr>
            <w:ins w:id="60" w:author="Unknown">
              <w:r w:rsidRPr="00DE3F4E">
                <w:rPr>
                  <w:rFonts w:ascii="Times New Roman" w:eastAsia="Times New Roman" w:hAnsi="Times New Roman" w:cs="Times New Roman"/>
                  <w:kern w:val="1"/>
                  <w:sz w:val="24"/>
                  <w:szCs w:val="24"/>
                  <w:lang w:val="en-AU" w:eastAsia="ar-SA"/>
                </w:rPr>
                <w:t>Belarus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flag:BY</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B8649DD" wp14:editId="39CC660C">
                  <wp:extent cx="154305" cy="102870"/>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2" w:author="Unknown"/>
                <w:rFonts w:ascii="Times New Roman" w:eastAsia="Times New Roman" w:hAnsi="Times New Roman" w:cs="Times New Roman"/>
                <w:kern w:val="1"/>
                <w:sz w:val="24"/>
                <w:szCs w:val="24"/>
                <w:lang w:val="en-AU" w:eastAsia="ar-SA"/>
              </w:rPr>
            </w:pPr>
            <w:ins w:id="63" w:author="Unknown">
              <w:r w:rsidRPr="00DE3F4E">
                <w:rPr>
                  <w:rFonts w:ascii="Times New Roman" w:eastAsia="Times New Roman" w:hAnsi="Times New Roman" w:cs="Times New Roman"/>
                  <w:kern w:val="1"/>
                  <w:sz w:val="24"/>
                  <w:szCs w:val="24"/>
                  <w:lang w:val="en-AU" w:eastAsia="ar-SA"/>
                </w:rPr>
                <w:t>Belgium</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173AE20" wp14:editId="7DEC04AC">
                  <wp:extent cx="154305" cy="102870"/>
                  <wp:effectExtent l="0" t="0" r="0" b="0"/>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5" w:author="Unknown"/>
                <w:rFonts w:ascii="Times New Roman" w:eastAsia="Times New Roman" w:hAnsi="Times New Roman" w:cs="Times New Roman"/>
                <w:kern w:val="1"/>
                <w:sz w:val="24"/>
                <w:szCs w:val="24"/>
                <w:lang w:val="en-AU" w:eastAsia="ar-SA"/>
              </w:rPr>
            </w:pPr>
            <w:ins w:id="66" w:author="Unknown">
              <w:r w:rsidRPr="00DE3F4E">
                <w:rPr>
                  <w:rFonts w:ascii="Times New Roman" w:eastAsia="Times New Roman" w:hAnsi="Times New Roman" w:cs="Times New Roman"/>
                  <w:kern w:val="1"/>
                  <w:sz w:val="24"/>
                  <w:szCs w:val="24"/>
                  <w:lang w:val="en-AU" w:eastAsia="ar-SA"/>
                </w:rPr>
                <w:t>Belize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27C2ED9" wp14:editId="511E181E">
                  <wp:extent cx="154305" cy="102870"/>
                  <wp:effectExtent l="0" t="0" r="0" b="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8" w:author="Unknown"/>
                <w:rFonts w:ascii="Times New Roman" w:eastAsia="Times New Roman" w:hAnsi="Times New Roman" w:cs="Times New Roman"/>
                <w:kern w:val="1"/>
                <w:sz w:val="24"/>
                <w:szCs w:val="24"/>
                <w:lang w:val="en-AU" w:eastAsia="ar-SA"/>
              </w:rPr>
            </w:pPr>
            <w:ins w:id="69" w:author="Unknown">
              <w:r w:rsidRPr="00DE3F4E">
                <w:rPr>
                  <w:rFonts w:ascii="Times New Roman" w:eastAsia="Times New Roman" w:hAnsi="Times New Roman" w:cs="Times New Roman"/>
                  <w:kern w:val="1"/>
                  <w:sz w:val="24"/>
                  <w:szCs w:val="24"/>
                  <w:lang w:val="en-AU" w:eastAsia="ar-SA"/>
                </w:rPr>
                <w:t>Benin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flag:BJ</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A901636" wp14:editId="54B0CAE4">
                  <wp:extent cx="154305" cy="102870"/>
                  <wp:effectExtent l="0" t="0" r="0" b="0"/>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71" w:author="Unknown"/>
                <w:rFonts w:ascii="Times New Roman" w:eastAsia="Times New Roman" w:hAnsi="Times New Roman" w:cs="Times New Roman"/>
                <w:kern w:val="1"/>
                <w:sz w:val="24"/>
                <w:szCs w:val="24"/>
                <w:lang w:val="en-AU" w:eastAsia="ar-SA"/>
              </w:rPr>
            </w:pPr>
            <w:ins w:id="72" w:author="Unknown">
              <w:r w:rsidRPr="00DE3F4E">
                <w:rPr>
                  <w:rFonts w:ascii="Times New Roman" w:eastAsia="Times New Roman" w:hAnsi="Times New Roman" w:cs="Times New Roman"/>
                  <w:kern w:val="1"/>
                  <w:sz w:val="24"/>
                  <w:szCs w:val="24"/>
                  <w:lang w:val="en-AU" w:eastAsia="ar-SA"/>
                </w:rPr>
                <w:t>Bermuda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D646C4A" wp14:editId="309B1618">
                  <wp:extent cx="154305" cy="102870"/>
                  <wp:effectExtent l="0" t="0" r="0" b="0"/>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74" w:author="Unknown"/>
                <w:rFonts w:ascii="Times New Roman" w:eastAsia="Times New Roman" w:hAnsi="Times New Roman" w:cs="Times New Roman"/>
                <w:kern w:val="1"/>
                <w:sz w:val="24"/>
                <w:szCs w:val="24"/>
                <w:lang w:val="en-AU" w:eastAsia="ar-SA"/>
              </w:rPr>
            </w:pPr>
            <w:ins w:id="75" w:author="Unknown">
              <w:r w:rsidRPr="00DE3F4E">
                <w:rPr>
                  <w:rFonts w:ascii="Times New Roman" w:eastAsia="Times New Roman" w:hAnsi="Times New Roman" w:cs="Times New Roman"/>
                  <w:kern w:val="1"/>
                  <w:sz w:val="24"/>
                  <w:szCs w:val="24"/>
                  <w:lang w:val="en-AU" w:eastAsia="ar-SA"/>
                </w:rPr>
                <w:t>Bhutan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8AB6DEF" wp14:editId="73A55425">
                  <wp:extent cx="154305" cy="102870"/>
                  <wp:effectExtent l="0" t="0" r="0" b="0"/>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77" w:author="Unknown"/>
                <w:rFonts w:ascii="Times New Roman" w:eastAsia="Times New Roman" w:hAnsi="Times New Roman" w:cs="Times New Roman"/>
                <w:kern w:val="1"/>
                <w:sz w:val="24"/>
                <w:szCs w:val="24"/>
                <w:lang w:val="en-AU" w:eastAsia="ar-SA"/>
              </w:rPr>
            </w:pPr>
            <w:ins w:id="78" w:author="Unknown">
              <w:r w:rsidRPr="00DE3F4E">
                <w:rPr>
                  <w:rFonts w:ascii="Times New Roman" w:eastAsia="Times New Roman" w:hAnsi="Times New Roman" w:cs="Times New Roman"/>
                  <w:kern w:val="1"/>
                  <w:sz w:val="24"/>
                  <w:szCs w:val="24"/>
                  <w:lang w:val="en-AU" w:eastAsia="ar-SA"/>
                </w:rPr>
                <w:t>Bolivia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89A05FB" wp14:editId="37E42F4C">
                  <wp:extent cx="154305" cy="102870"/>
                  <wp:effectExtent l="0" t="0" r="0" b="0"/>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80" w:author="Unknown"/>
                <w:rFonts w:ascii="Times New Roman" w:eastAsia="Times New Roman" w:hAnsi="Times New Roman" w:cs="Times New Roman"/>
                <w:kern w:val="1"/>
                <w:sz w:val="24"/>
                <w:szCs w:val="24"/>
                <w:lang w:val="en-AU" w:eastAsia="ar-SA"/>
              </w:rPr>
            </w:pPr>
            <w:ins w:id="81" w:author="Unknown">
              <w:r w:rsidRPr="00DE3F4E">
                <w:rPr>
                  <w:rFonts w:ascii="Times New Roman" w:eastAsia="Times New Roman" w:hAnsi="Times New Roman" w:cs="Times New Roman"/>
                  <w:kern w:val="1"/>
                  <w:sz w:val="24"/>
                  <w:szCs w:val="24"/>
                  <w:lang w:val="en-AU" w:eastAsia="ar-SA"/>
                </w:rPr>
                <w:t>Bosnia and Herzegovina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8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7F74A87" wp14:editId="74F307AA">
                  <wp:extent cx="154305" cy="102870"/>
                  <wp:effectExtent l="0" t="0" r="0" b="0"/>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83" w:author="Unknown"/>
                <w:rFonts w:ascii="Times New Roman" w:eastAsia="Times New Roman" w:hAnsi="Times New Roman" w:cs="Times New Roman"/>
                <w:kern w:val="1"/>
                <w:sz w:val="24"/>
                <w:szCs w:val="24"/>
                <w:lang w:val="en-AU" w:eastAsia="ar-SA"/>
              </w:rPr>
            </w:pPr>
            <w:ins w:id="84" w:author="Unknown">
              <w:r w:rsidRPr="00DE3F4E">
                <w:rPr>
                  <w:rFonts w:ascii="Times New Roman" w:eastAsia="Times New Roman" w:hAnsi="Times New Roman" w:cs="Times New Roman"/>
                  <w:kern w:val="1"/>
                  <w:sz w:val="24"/>
                  <w:szCs w:val="24"/>
                  <w:lang w:val="en-AU" w:eastAsia="ar-SA"/>
                </w:rPr>
                <w:t>Botswana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flag:BW</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8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A79F0CE" wp14:editId="2317E5D4">
                  <wp:extent cx="154305" cy="102870"/>
                  <wp:effectExtent l="0" t="0" r="0" b="0"/>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86" w:author="Unknown"/>
                <w:rFonts w:ascii="Times New Roman" w:eastAsia="Times New Roman" w:hAnsi="Times New Roman" w:cs="Times New Roman"/>
                <w:kern w:val="1"/>
                <w:sz w:val="24"/>
                <w:szCs w:val="24"/>
                <w:lang w:val="en-AU" w:eastAsia="ar-SA"/>
              </w:rPr>
            </w:pPr>
            <w:ins w:id="87" w:author="Unknown">
              <w:r w:rsidRPr="00DE3F4E">
                <w:rPr>
                  <w:rFonts w:ascii="Times New Roman" w:eastAsia="Times New Roman" w:hAnsi="Times New Roman" w:cs="Times New Roman"/>
                  <w:kern w:val="1"/>
                  <w:sz w:val="24"/>
                  <w:szCs w:val="24"/>
                  <w:lang w:val="en-AU" w:eastAsia="ar-SA"/>
                </w:rPr>
                <w:t>Brazil</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8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6D8CB6F" wp14:editId="26013DDD">
                  <wp:extent cx="154305" cy="102870"/>
                  <wp:effectExtent l="0" t="0" r="0" b="0"/>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89" w:author="Unknown"/>
                <w:rFonts w:ascii="Times New Roman" w:eastAsia="Times New Roman" w:hAnsi="Times New Roman" w:cs="Times New Roman"/>
                <w:kern w:val="1"/>
                <w:sz w:val="24"/>
                <w:szCs w:val="24"/>
                <w:lang w:val="en-AU" w:eastAsia="ar-SA"/>
              </w:rPr>
            </w:pPr>
            <w:ins w:id="90" w:author="Unknown">
              <w:r w:rsidRPr="00DE3F4E">
                <w:rPr>
                  <w:rFonts w:ascii="Times New Roman" w:eastAsia="Times New Roman" w:hAnsi="Times New Roman" w:cs="Times New Roman"/>
                  <w:kern w:val="1"/>
                  <w:sz w:val="24"/>
                  <w:szCs w:val="24"/>
                  <w:lang w:val="en-AU" w:eastAsia="ar-SA"/>
                </w:rPr>
                <w:t>British Indian Ocean Territory</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flag:IO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9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8AF0747" wp14:editId="0DB6E6EB">
                  <wp:extent cx="154305" cy="102870"/>
                  <wp:effectExtent l="0" t="0" r="0" b="0"/>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92" w:author="Unknown"/>
                <w:rFonts w:ascii="Times New Roman" w:eastAsia="Times New Roman" w:hAnsi="Times New Roman" w:cs="Times New Roman"/>
                <w:kern w:val="1"/>
                <w:sz w:val="24"/>
                <w:szCs w:val="24"/>
                <w:lang w:val="en-AU" w:eastAsia="ar-SA"/>
              </w:rPr>
            </w:pPr>
            <w:ins w:id="93" w:author="Unknown">
              <w:r w:rsidRPr="00DE3F4E">
                <w:rPr>
                  <w:rFonts w:ascii="Times New Roman" w:eastAsia="Times New Roman" w:hAnsi="Times New Roman" w:cs="Times New Roman"/>
                  <w:kern w:val="1"/>
                  <w:sz w:val="24"/>
                  <w:szCs w:val="24"/>
                  <w:lang w:val="en-AU" w:eastAsia="ar-SA"/>
                </w:rPr>
                <w:t>British Virgin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flag:VG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9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CC57AB8" wp14:editId="7F01CB44">
                  <wp:extent cx="154305" cy="102870"/>
                  <wp:effectExtent l="0" t="0" r="0" b="0"/>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95" w:author="Unknown"/>
                <w:rFonts w:ascii="Times New Roman" w:eastAsia="Times New Roman" w:hAnsi="Times New Roman" w:cs="Times New Roman"/>
                <w:kern w:val="1"/>
                <w:sz w:val="24"/>
                <w:szCs w:val="24"/>
                <w:lang w:val="en-AU" w:eastAsia="ar-SA"/>
              </w:rPr>
            </w:pPr>
            <w:ins w:id="96" w:author="Unknown">
              <w:r w:rsidRPr="00DE3F4E">
                <w:rPr>
                  <w:rFonts w:ascii="Times New Roman" w:eastAsia="Times New Roman" w:hAnsi="Times New Roman" w:cs="Times New Roman"/>
                  <w:kern w:val="1"/>
                  <w:sz w:val="24"/>
                  <w:szCs w:val="24"/>
                  <w:lang w:val="en-AU" w:eastAsia="ar-SA"/>
                </w:rPr>
                <w:t>Brunei Darussalam</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9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2DFFB86" wp14:editId="65C0F4E8">
                  <wp:extent cx="154305" cy="102870"/>
                  <wp:effectExtent l="0" t="0" r="0" b="0"/>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98" w:author="Unknown"/>
                <w:rFonts w:ascii="Times New Roman" w:eastAsia="Times New Roman" w:hAnsi="Times New Roman" w:cs="Times New Roman"/>
                <w:kern w:val="1"/>
                <w:sz w:val="24"/>
                <w:szCs w:val="24"/>
                <w:lang w:val="en-AU" w:eastAsia="ar-SA"/>
              </w:rPr>
            </w:pPr>
            <w:ins w:id="99" w:author="Unknown">
              <w:r w:rsidRPr="00DE3F4E">
                <w:rPr>
                  <w:rFonts w:ascii="Times New Roman" w:eastAsia="Times New Roman" w:hAnsi="Times New Roman" w:cs="Times New Roman"/>
                  <w:kern w:val="1"/>
                  <w:sz w:val="24"/>
                  <w:szCs w:val="24"/>
                  <w:lang w:val="en-AU" w:eastAsia="ar-SA"/>
                </w:rPr>
                <w:t>Bulgaria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0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6804F16" wp14:editId="7366D18F">
                  <wp:extent cx="154305" cy="102870"/>
                  <wp:effectExtent l="0" t="0" r="0" b="0"/>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01" w:author="Unknown"/>
                <w:rFonts w:ascii="Times New Roman" w:eastAsia="Times New Roman" w:hAnsi="Times New Roman" w:cs="Times New Roman"/>
                <w:kern w:val="1"/>
                <w:sz w:val="24"/>
                <w:szCs w:val="24"/>
                <w:lang w:val="en-AU" w:eastAsia="ar-SA"/>
              </w:rPr>
            </w:pPr>
            <w:ins w:id="102" w:author="Unknown">
              <w:r w:rsidRPr="00DE3F4E">
                <w:rPr>
                  <w:rFonts w:ascii="Times New Roman" w:eastAsia="Times New Roman" w:hAnsi="Times New Roman" w:cs="Times New Roman"/>
                  <w:kern w:val="1"/>
                  <w:sz w:val="24"/>
                  <w:szCs w:val="24"/>
                  <w:lang w:val="en-AU" w:eastAsia="ar-SA"/>
                </w:rPr>
                <w:t>Burkina Faso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flag:BF</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0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A826198" wp14:editId="06E6EDCC">
                  <wp:extent cx="154305" cy="102870"/>
                  <wp:effectExtent l="0" t="0" r="0" b="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04" w:author="Unknown"/>
                <w:rFonts w:ascii="Times New Roman" w:eastAsia="Times New Roman" w:hAnsi="Times New Roman" w:cs="Times New Roman"/>
                <w:kern w:val="1"/>
                <w:sz w:val="24"/>
                <w:szCs w:val="24"/>
                <w:lang w:val="en-AU" w:eastAsia="ar-SA"/>
              </w:rPr>
            </w:pPr>
            <w:ins w:id="105" w:author="Unknown">
              <w:r w:rsidRPr="00DE3F4E">
                <w:rPr>
                  <w:rFonts w:ascii="Times New Roman" w:eastAsia="Times New Roman" w:hAnsi="Times New Roman" w:cs="Times New Roman"/>
                  <w:kern w:val="1"/>
                  <w:sz w:val="24"/>
                  <w:szCs w:val="24"/>
                  <w:lang w:val="en-AU" w:eastAsia="ar-SA"/>
                </w:rPr>
                <w:t>Burundi</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flag:BI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0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lastRenderedPageBreak/>
              <w:drawing>
                <wp:inline distT="0" distB="0" distL="0" distR="0" wp14:anchorId="643D5BF6" wp14:editId="20FDD6B1">
                  <wp:extent cx="154305" cy="102870"/>
                  <wp:effectExtent l="0" t="0" r="0" b="0"/>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07" w:author="Unknown"/>
                <w:rFonts w:ascii="Times New Roman" w:eastAsia="Times New Roman" w:hAnsi="Times New Roman" w:cs="Times New Roman"/>
                <w:kern w:val="1"/>
                <w:sz w:val="24"/>
                <w:szCs w:val="24"/>
                <w:lang w:val="en-AU" w:eastAsia="ar-SA"/>
              </w:rPr>
            </w:pPr>
            <w:ins w:id="108" w:author="Unknown">
              <w:r w:rsidRPr="00DE3F4E">
                <w:rPr>
                  <w:rFonts w:ascii="Times New Roman" w:eastAsia="Times New Roman" w:hAnsi="Times New Roman" w:cs="Times New Roman"/>
                  <w:kern w:val="1"/>
                  <w:sz w:val="24"/>
                  <w:szCs w:val="24"/>
                  <w:lang w:val="en-AU" w:eastAsia="ar-SA"/>
                </w:rPr>
                <w:t>Cambodia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flag:KH</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0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5221479" wp14:editId="47784D6F">
                  <wp:extent cx="154305" cy="102870"/>
                  <wp:effectExtent l="0" t="0" r="0" b="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10" w:author="Unknown"/>
                <w:rFonts w:ascii="Times New Roman" w:eastAsia="Times New Roman" w:hAnsi="Times New Roman" w:cs="Times New Roman"/>
                <w:kern w:val="1"/>
                <w:sz w:val="24"/>
                <w:szCs w:val="24"/>
                <w:lang w:val="en-AU" w:eastAsia="ar-SA"/>
              </w:rPr>
            </w:pPr>
            <w:ins w:id="111" w:author="Unknown">
              <w:r w:rsidRPr="00DE3F4E">
                <w:rPr>
                  <w:rFonts w:ascii="Times New Roman" w:eastAsia="Times New Roman" w:hAnsi="Times New Roman" w:cs="Times New Roman"/>
                  <w:kern w:val="1"/>
                  <w:sz w:val="24"/>
                  <w:szCs w:val="24"/>
                  <w:lang w:val="en-AU" w:eastAsia="ar-SA"/>
                </w:rPr>
                <w:t>Cameroon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1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D3F6F3E" wp14:editId="359B8826">
                  <wp:extent cx="154305" cy="102870"/>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13" w:author="Unknown"/>
                <w:rFonts w:ascii="Times New Roman" w:eastAsia="Times New Roman" w:hAnsi="Times New Roman" w:cs="Times New Roman"/>
                <w:kern w:val="1"/>
                <w:sz w:val="24"/>
                <w:szCs w:val="24"/>
                <w:lang w:val="en-AU" w:eastAsia="ar-SA"/>
              </w:rPr>
            </w:pPr>
            <w:ins w:id="114" w:author="Unknown">
              <w:r w:rsidRPr="00DE3F4E">
                <w:rPr>
                  <w:rFonts w:ascii="Times New Roman" w:eastAsia="Times New Roman" w:hAnsi="Times New Roman" w:cs="Times New Roman"/>
                  <w:kern w:val="1"/>
                  <w:sz w:val="24"/>
                  <w:szCs w:val="24"/>
                  <w:lang w:val="en-AU" w:eastAsia="ar-SA"/>
                </w:rPr>
                <w:t>Canada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1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AC2DF91" wp14:editId="11077547">
                  <wp:extent cx="154305" cy="102870"/>
                  <wp:effectExtent l="0" t="0" r="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16" w:author="Unknown"/>
                <w:rFonts w:ascii="Times New Roman" w:eastAsia="Times New Roman" w:hAnsi="Times New Roman" w:cs="Times New Roman"/>
                <w:kern w:val="1"/>
                <w:sz w:val="24"/>
                <w:szCs w:val="24"/>
                <w:lang w:val="en-AU" w:eastAsia="ar-SA"/>
              </w:rPr>
            </w:pPr>
            <w:ins w:id="117" w:author="Unknown">
              <w:r w:rsidRPr="00DE3F4E">
                <w:rPr>
                  <w:rFonts w:ascii="Times New Roman" w:eastAsia="Times New Roman" w:hAnsi="Times New Roman" w:cs="Times New Roman"/>
                  <w:kern w:val="1"/>
                  <w:sz w:val="24"/>
                  <w:szCs w:val="24"/>
                  <w:lang w:val="en-AU" w:eastAsia="ar-SA"/>
                </w:rPr>
                <w:t>Cape Verde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flag:CV</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1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62ACFBA" wp14:editId="136FEF7C">
                  <wp:extent cx="154305" cy="102870"/>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19" w:author="Unknown"/>
                <w:rFonts w:ascii="Times New Roman" w:eastAsia="Times New Roman" w:hAnsi="Times New Roman" w:cs="Times New Roman"/>
                <w:kern w:val="1"/>
                <w:sz w:val="24"/>
                <w:szCs w:val="24"/>
                <w:lang w:val="en-AU" w:eastAsia="ar-SA"/>
              </w:rPr>
            </w:pPr>
            <w:ins w:id="120" w:author="Unknown">
              <w:r w:rsidRPr="00DE3F4E">
                <w:rPr>
                  <w:rFonts w:ascii="Times New Roman" w:eastAsia="Times New Roman" w:hAnsi="Times New Roman" w:cs="Times New Roman"/>
                  <w:kern w:val="1"/>
                  <w:sz w:val="24"/>
                  <w:szCs w:val="24"/>
                  <w:lang w:val="en-AU" w:eastAsia="ar-SA"/>
                </w:rPr>
                <w:t>Cayman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flag:KY</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2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8432484" wp14:editId="52DCA5D5">
                  <wp:extent cx="154305" cy="102870"/>
                  <wp:effectExtent l="0" t="0" r="0"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22" w:author="Unknown"/>
                <w:rFonts w:ascii="Times New Roman" w:eastAsia="Times New Roman" w:hAnsi="Times New Roman" w:cs="Times New Roman"/>
                <w:kern w:val="1"/>
                <w:sz w:val="24"/>
                <w:szCs w:val="24"/>
                <w:lang w:val="en-AU" w:eastAsia="ar-SA"/>
              </w:rPr>
            </w:pPr>
            <w:ins w:id="123" w:author="Unknown">
              <w:r w:rsidRPr="00DE3F4E">
                <w:rPr>
                  <w:rFonts w:ascii="Times New Roman" w:eastAsia="Times New Roman" w:hAnsi="Times New Roman" w:cs="Times New Roman"/>
                  <w:kern w:val="1"/>
                  <w:sz w:val="24"/>
                  <w:szCs w:val="24"/>
                  <w:lang w:val="en-AU" w:eastAsia="ar-SA"/>
                </w:rPr>
                <w:t>Central African Republic</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flag:CF</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2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5D2B9F6" wp14:editId="30350D8D">
                  <wp:extent cx="154305" cy="102870"/>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25" w:author="Unknown"/>
                <w:rFonts w:ascii="Times New Roman" w:eastAsia="Times New Roman" w:hAnsi="Times New Roman" w:cs="Times New Roman"/>
                <w:kern w:val="1"/>
                <w:sz w:val="24"/>
                <w:szCs w:val="24"/>
                <w:lang w:val="en-AU" w:eastAsia="ar-SA"/>
              </w:rPr>
            </w:pPr>
            <w:ins w:id="126" w:author="Unknown">
              <w:r w:rsidRPr="00DE3F4E">
                <w:rPr>
                  <w:rFonts w:ascii="Times New Roman" w:eastAsia="Times New Roman" w:hAnsi="Times New Roman" w:cs="Times New Roman"/>
                  <w:kern w:val="1"/>
                  <w:sz w:val="24"/>
                  <w:szCs w:val="24"/>
                  <w:lang w:val="en-AU" w:eastAsia="ar-SA"/>
                </w:rPr>
                <w:t>Chad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flag:TD</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2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E55A55F" wp14:editId="36B634D5">
                  <wp:extent cx="154305" cy="102870"/>
                  <wp:effectExtent l="0" t="0" r="0" b="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28" w:author="Unknown"/>
                <w:rFonts w:ascii="Times New Roman" w:eastAsia="Times New Roman" w:hAnsi="Times New Roman" w:cs="Times New Roman"/>
                <w:kern w:val="1"/>
                <w:sz w:val="24"/>
                <w:szCs w:val="24"/>
                <w:lang w:val="en-AU" w:eastAsia="ar-SA"/>
              </w:rPr>
            </w:pPr>
            <w:ins w:id="129" w:author="Unknown">
              <w:r w:rsidRPr="00DE3F4E">
                <w:rPr>
                  <w:rFonts w:ascii="Times New Roman" w:eastAsia="Times New Roman" w:hAnsi="Times New Roman" w:cs="Times New Roman"/>
                  <w:kern w:val="1"/>
                  <w:sz w:val="24"/>
                  <w:szCs w:val="24"/>
                  <w:lang w:val="en-AU" w:eastAsia="ar-SA"/>
                </w:rPr>
                <w:t>Chile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flag:CL</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3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715AADF" wp14:editId="6548D82B">
                  <wp:extent cx="154305" cy="102870"/>
                  <wp:effectExtent l="0" t="0" r="0"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31" w:author="Unknown"/>
                <w:rFonts w:ascii="Times New Roman" w:eastAsia="Times New Roman" w:hAnsi="Times New Roman" w:cs="Times New Roman"/>
                <w:kern w:val="1"/>
                <w:sz w:val="24"/>
                <w:szCs w:val="24"/>
                <w:lang w:val="en-AU" w:eastAsia="ar-SA"/>
              </w:rPr>
            </w:pPr>
            <w:ins w:id="132" w:author="Unknown">
              <w:r w:rsidRPr="00DE3F4E">
                <w:rPr>
                  <w:rFonts w:ascii="Times New Roman" w:eastAsia="Times New Roman" w:hAnsi="Times New Roman" w:cs="Times New Roman"/>
                  <w:kern w:val="1"/>
                  <w:sz w:val="24"/>
                  <w:szCs w:val="24"/>
                  <w:lang w:val="en-AU" w:eastAsia="ar-SA"/>
                </w:rPr>
                <w:t>China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3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699DB70" wp14:editId="47842E28">
                  <wp:extent cx="154305" cy="102870"/>
                  <wp:effectExtent l="0" t="0" r="0"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34" w:author="Unknown"/>
                <w:rFonts w:ascii="Times New Roman" w:eastAsia="Times New Roman" w:hAnsi="Times New Roman" w:cs="Times New Roman"/>
                <w:kern w:val="1"/>
                <w:sz w:val="24"/>
                <w:szCs w:val="24"/>
                <w:lang w:val="en-AU" w:eastAsia="ar-SA"/>
              </w:rPr>
            </w:pPr>
            <w:ins w:id="135" w:author="Unknown">
              <w:r w:rsidRPr="00DE3F4E">
                <w:rPr>
                  <w:rFonts w:ascii="Times New Roman" w:eastAsia="Times New Roman" w:hAnsi="Times New Roman" w:cs="Times New Roman"/>
                  <w:kern w:val="1"/>
                  <w:sz w:val="24"/>
                  <w:szCs w:val="24"/>
                  <w:lang w:val="en-AU" w:eastAsia="ar-SA"/>
                </w:rPr>
                <w:t>Christmas Island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flag:CX</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3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4EB7F89" wp14:editId="49887DCA">
                  <wp:extent cx="154305" cy="102870"/>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37" w:author="Unknown"/>
                <w:rFonts w:ascii="Times New Roman" w:eastAsia="Times New Roman" w:hAnsi="Times New Roman" w:cs="Times New Roman"/>
                <w:kern w:val="1"/>
                <w:sz w:val="24"/>
                <w:szCs w:val="24"/>
                <w:lang w:val="en-AU" w:eastAsia="ar-SA"/>
              </w:rPr>
            </w:pPr>
            <w:ins w:id="138" w:author="Unknown">
              <w:r w:rsidRPr="00DE3F4E">
                <w:rPr>
                  <w:rFonts w:ascii="Times New Roman" w:eastAsia="Times New Roman" w:hAnsi="Times New Roman" w:cs="Times New Roman"/>
                  <w:kern w:val="1"/>
                  <w:sz w:val="24"/>
                  <w:szCs w:val="24"/>
                  <w:lang w:val="en-AU" w:eastAsia="ar-SA"/>
                </w:rPr>
                <w:t>Cocos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flag:CC</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3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44E921E" wp14:editId="2548334F">
                  <wp:extent cx="154305" cy="102870"/>
                  <wp:effectExtent l="0" t="0" r="0"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40" w:author="Unknown"/>
                <w:rFonts w:ascii="Times New Roman" w:eastAsia="Times New Roman" w:hAnsi="Times New Roman" w:cs="Times New Roman"/>
                <w:kern w:val="1"/>
                <w:sz w:val="24"/>
                <w:szCs w:val="24"/>
                <w:lang w:val="en-AU" w:eastAsia="ar-SA"/>
              </w:rPr>
            </w:pPr>
            <w:ins w:id="141" w:author="Unknown">
              <w:r w:rsidRPr="00DE3F4E">
                <w:rPr>
                  <w:rFonts w:ascii="Times New Roman" w:eastAsia="Times New Roman" w:hAnsi="Times New Roman" w:cs="Times New Roman"/>
                  <w:kern w:val="1"/>
                  <w:sz w:val="24"/>
                  <w:szCs w:val="24"/>
                  <w:lang w:val="en-AU" w:eastAsia="ar-SA"/>
                </w:rPr>
                <w:t>Colombia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4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DE53032" wp14:editId="3C76C77B">
                  <wp:extent cx="154305" cy="102870"/>
                  <wp:effectExtent l="0" t="0" r="0" b="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43" w:author="Unknown"/>
                <w:rFonts w:ascii="Times New Roman" w:eastAsia="Times New Roman" w:hAnsi="Times New Roman" w:cs="Times New Roman"/>
                <w:kern w:val="1"/>
                <w:sz w:val="24"/>
                <w:szCs w:val="24"/>
                <w:lang w:val="en-AU" w:eastAsia="ar-SA"/>
              </w:rPr>
            </w:pPr>
            <w:ins w:id="144" w:author="Unknown">
              <w:r w:rsidRPr="00DE3F4E">
                <w:rPr>
                  <w:rFonts w:ascii="Times New Roman" w:eastAsia="Times New Roman" w:hAnsi="Times New Roman" w:cs="Times New Roman"/>
                  <w:kern w:val="1"/>
                  <w:sz w:val="24"/>
                  <w:szCs w:val="24"/>
                  <w:lang w:val="en-AU" w:eastAsia="ar-SA"/>
                </w:rPr>
                <w:t>Comoros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4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3CF80F1" wp14:editId="3A926D6D">
                  <wp:extent cx="154305" cy="102870"/>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46" w:author="Unknown"/>
                <w:rFonts w:ascii="Times New Roman" w:eastAsia="Times New Roman" w:hAnsi="Times New Roman" w:cs="Times New Roman"/>
                <w:kern w:val="1"/>
                <w:sz w:val="24"/>
                <w:szCs w:val="24"/>
                <w:lang w:val="en-AU" w:eastAsia="ar-SA"/>
              </w:rPr>
            </w:pPr>
            <w:ins w:id="147" w:author="Unknown">
              <w:r w:rsidRPr="00DE3F4E">
                <w:rPr>
                  <w:rFonts w:ascii="Times New Roman" w:eastAsia="Times New Roman" w:hAnsi="Times New Roman" w:cs="Times New Roman"/>
                  <w:kern w:val="1"/>
                  <w:sz w:val="24"/>
                  <w:szCs w:val="24"/>
                  <w:lang w:val="en-AU" w:eastAsia="ar-SA"/>
                </w:rPr>
                <w:t>Congo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flag:CD</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4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E7CBA34" wp14:editId="32001AEF">
                  <wp:extent cx="154305" cy="102870"/>
                  <wp:effectExtent l="0" t="0" r="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49" w:author="Unknown"/>
                <w:rFonts w:ascii="Times New Roman" w:eastAsia="Times New Roman" w:hAnsi="Times New Roman" w:cs="Times New Roman"/>
                <w:kern w:val="1"/>
                <w:sz w:val="24"/>
                <w:szCs w:val="24"/>
                <w:lang w:val="en-AU" w:eastAsia="ar-SA"/>
              </w:rPr>
            </w:pPr>
            <w:ins w:id="150" w:author="Unknown">
              <w:r w:rsidRPr="00DE3F4E">
                <w:rPr>
                  <w:rFonts w:ascii="Times New Roman" w:eastAsia="Times New Roman" w:hAnsi="Times New Roman" w:cs="Times New Roman"/>
                  <w:kern w:val="1"/>
                  <w:sz w:val="24"/>
                  <w:szCs w:val="24"/>
                  <w:lang w:val="en-AU" w:eastAsia="ar-SA"/>
                </w:rPr>
                <w:t>Congo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5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9160596" wp14:editId="6CE11F42">
                  <wp:extent cx="154305" cy="102870"/>
                  <wp:effectExtent l="0" t="0" r="0"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52" w:author="Unknown"/>
                <w:rFonts w:ascii="Times New Roman" w:eastAsia="Times New Roman" w:hAnsi="Times New Roman" w:cs="Times New Roman"/>
                <w:kern w:val="1"/>
                <w:sz w:val="24"/>
                <w:szCs w:val="24"/>
                <w:lang w:val="en-AU" w:eastAsia="ar-SA"/>
              </w:rPr>
            </w:pPr>
            <w:ins w:id="153" w:author="Unknown">
              <w:r w:rsidRPr="00DE3F4E">
                <w:rPr>
                  <w:rFonts w:ascii="Times New Roman" w:eastAsia="Times New Roman" w:hAnsi="Times New Roman" w:cs="Times New Roman"/>
                  <w:kern w:val="1"/>
                  <w:sz w:val="24"/>
                  <w:szCs w:val="24"/>
                  <w:lang w:val="en-AU" w:eastAsia="ar-SA"/>
                </w:rPr>
                <w:t>Cook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flag:CK</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5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3792A07" wp14:editId="2A4E1C8C">
                  <wp:extent cx="154305" cy="102870"/>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55" w:author="Unknown"/>
                <w:rFonts w:ascii="Times New Roman" w:eastAsia="Times New Roman" w:hAnsi="Times New Roman" w:cs="Times New Roman"/>
                <w:kern w:val="1"/>
                <w:sz w:val="24"/>
                <w:szCs w:val="24"/>
                <w:lang w:val="en-AU" w:eastAsia="ar-SA"/>
              </w:rPr>
            </w:pPr>
            <w:ins w:id="156" w:author="Unknown">
              <w:r w:rsidRPr="00DE3F4E">
                <w:rPr>
                  <w:rFonts w:ascii="Times New Roman" w:eastAsia="Times New Roman" w:hAnsi="Times New Roman" w:cs="Times New Roman"/>
                  <w:kern w:val="1"/>
                  <w:sz w:val="24"/>
                  <w:szCs w:val="24"/>
                  <w:lang w:val="en-AU" w:eastAsia="ar-SA"/>
                </w:rPr>
                <w:t>Costa Rica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5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1A9DDB6" wp14:editId="3CAB4118">
                  <wp:extent cx="154305" cy="102870"/>
                  <wp:effectExtent l="0" t="0" r="0" b="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58" w:author="Unknown"/>
                <w:rFonts w:ascii="Times New Roman" w:eastAsia="Times New Roman" w:hAnsi="Times New Roman" w:cs="Times New Roman"/>
                <w:kern w:val="1"/>
                <w:sz w:val="24"/>
                <w:szCs w:val="24"/>
                <w:lang w:val="en-AU" w:eastAsia="ar-SA"/>
              </w:rPr>
            </w:pPr>
            <w:ins w:id="159" w:author="Unknown">
              <w:r w:rsidRPr="00DE3F4E">
                <w:rPr>
                  <w:rFonts w:ascii="Times New Roman" w:eastAsia="Times New Roman" w:hAnsi="Times New Roman" w:cs="Times New Roman"/>
                  <w:kern w:val="1"/>
                  <w:sz w:val="24"/>
                  <w:szCs w:val="24"/>
                  <w:lang w:val="en-AU" w:eastAsia="ar-SA"/>
                </w:rPr>
                <w:t>Cote D’Ivoire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6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0ED157B" wp14:editId="725DC867">
                  <wp:extent cx="154305" cy="102870"/>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61" w:author="Unknown"/>
                <w:rFonts w:ascii="Times New Roman" w:eastAsia="Times New Roman" w:hAnsi="Times New Roman" w:cs="Times New Roman"/>
                <w:kern w:val="1"/>
                <w:sz w:val="24"/>
                <w:szCs w:val="24"/>
                <w:lang w:val="en-AU" w:eastAsia="ar-SA"/>
              </w:rPr>
            </w:pPr>
            <w:ins w:id="162" w:author="Unknown">
              <w:r w:rsidRPr="00DE3F4E">
                <w:rPr>
                  <w:rFonts w:ascii="Times New Roman" w:eastAsia="Times New Roman" w:hAnsi="Times New Roman" w:cs="Times New Roman"/>
                  <w:kern w:val="1"/>
                  <w:sz w:val="24"/>
                  <w:szCs w:val="24"/>
                  <w:lang w:val="en-AU" w:eastAsia="ar-SA"/>
                </w:rPr>
                <w:t>Cuba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6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2DE0484" wp14:editId="6A600169">
                  <wp:extent cx="154305" cy="102870"/>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64" w:author="Unknown"/>
                <w:rFonts w:ascii="Times New Roman" w:eastAsia="Times New Roman" w:hAnsi="Times New Roman" w:cs="Times New Roman"/>
                <w:kern w:val="1"/>
                <w:sz w:val="24"/>
                <w:szCs w:val="24"/>
                <w:lang w:val="en-AU" w:eastAsia="ar-SA"/>
              </w:rPr>
            </w:pPr>
            <w:ins w:id="165" w:author="Unknown">
              <w:r w:rsidRPr="00DE3F4E">
                <w:rPr>
                  <w:rFonts w:ascii="Times New Roman" w:eastAsia="Times New Roman" w:hAnsi="Times New Roman" w:cs="Times New Roman"/>
                  <w:kern w:val="1"/>
                  <w:sz w:val="24"/>
                  <w:szCs w:val="24"/>
                  <w:lang w:val="en-AU" w:eastAsia="ar-SA"/>
                </w:rPr>
                <w:t>Cyprus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flag:CY</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6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0230199" wp14:editId="5A010600">
                  <wp:extent cx="154305" cy="102870"/>
                  <wp:effectExtent l="0" t="0" r="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67" w:author="Unknown"/>
                <w:rFonts w:ascii="Times New Roman" w:eastAsia="Times New Roman" w:hAnsi="Times New Roman" w:cs="Times New Roman"/>
                <w:kern w:val="1"/>
                <w:sz w:val="24"/>
                <w:szCs w:val="24"/>
                <w:lang w:val="en-AU" w:eastAsia="ar-SA"/>
              </w:rPr>
            </w:pPr>
            <w:ins w:id="168" w:author="Unknown">
              <w:r w:rsidRPr="00DE3F4E">
                <w:rPr>
                  <w:rFonts w:ascii="Times New Roman" w:eastAsia="Times New Roman" w:hAnsi="Times New Roman" w:cs="Times New Roman"/>
                  <w:kern w:val="1"/>
                  <w:sz w:val="24"/>
                  <w:szCs w:val="24"/>
                  <w:lang w:val="en-AU" w:eastAsia="ar-SA"/>
                </w:rPr>
                <w:t>Czech Republic</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6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4500969" wp14:editId="3D860073">
                  <wp:extent cx="154305" cy="102870"/>
                  <wp:effectExtent l="0" t="0" r="0" b="0"/>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70" w:author="Unknown"/>
                <w:rFonts w:ascii="Times New Roman" w:eastAsia="Times New Roman" w:hAnsi="Times New Roman" w:cs="Times New Roman"/>
                <w:kern w:val="1"/>
                <w:sz w:val="24"/>
                <w:szCs w:val="24"/>
                <w:lang w:val="en-AU" w:eastAsia="ar-SA"/>
              </w:rPr>
            </w:pPr>
            <w:ins w:id="171" w:author="Unknown">
              <w:r w:rsidRPr="00DE3F4E">
                <w:rPr>
                  <w:rFonts w:ascii="Times New Roman" w:eastAsia="Times New Roman" w:hAnsi="Times New Roman" w:cs="Times New Roman"/>
                  <w:kern w:val="1"/>
                  <w:sz w:val="24"/>
                  <w:szCs w:val="24"/>
                  <w:lang w:val="en-AU" w:eastAsia="ar-SA"/>
                </w:rPr>
                <w:t>Denmark</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flag:DK</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7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8CC06A1" wp14:editId="262739F0">
                  <wp:extent cx="154305" cy="102870"/>
                  <wp:effectExtent l="0" t="0" r="0" b="0"/>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73" w:author="Unknown"/>
                <w:rFonts w:ascii="Times New Roman" w:eastAsia="Times New Roman" w:hAnsi="Times New Roman" w:cs="Times New Roman"/>
                <w:kern w:val="1"/>
                <w:sz w:val="24"/>
                <w:szCs w:val="24"/>
                <w:lang w:val="en-AU" w:eastAsia="ar-SA"/>
              </w:rPr>
            </w:pPr>
            <w:ins w:id="174" w:author="Unknown">
              <w:r w:rsidRPr="00DE3F4E">
                <w:rPr>
                  <w:rFonts w:ascii="Times New Roman" w:eastAsia="Times New Roman" w:hAnsi="Times New Roman" w:cs="Times New Roman"/>
                  <w:kern w:val="1"/>
                  <w:sz w:val="24"/>
                  <w:szCs w:val="24"/>
                  <w:lang w:val="en-AU" w:eastAsia="ar-SA"/>
                </w:rPr>
                <w:t>Djibouti</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flag:DJ</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7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9E671CC" wp14:editId="28A86F22">
                  <wp:extent cx="154305" cy="102870"/>
                  <wp:effectExtent l="0" t="0" r="0" b="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76" w:author="Unknown"/>
                <w:rFonts w:ascii="Times New Roman" w:eastAsia="Times New Roman" w:hAnsi="Times New Roman" w:cs="Times New Roman"/>
                <w:kern w:val="1"/>
                <w:sz w:val="24"/>
                <w:szCs w:val="24"/>
                <w:lang w:val="en-AU" w:eastAsia="ar-SA"/>
              </w:rPr>
            </w:pPr>
            <w:ins w:id="177" w:author="Unknown">
              <w:r w:rsidRPr="00DE3F4E">
                <w:rPr>
                  <w:rFonts w:ascii="Times New Roman" w:eastAsia="Times New Roman" w:hAnsi="Times New Roman" w:cs="Times New Roman"/>
                  <w:kern w:val="1"/>
                  <w:sz w:val="24"/>
                  <w:szCs w:val="24"/>
                  <w:lang w:val="en-AU" w:eastAsia="ar-SA"/>
                </w:rPr>
                <w:t>Dominica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flag:DM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7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0BC44E4" wp14:editId="31ABBAFE">
                  <wp:extent cx="154305" cy="102870"/>
                  <wp:effectExtent l="0" t="0" r="0"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79" w:author="Unknown"/>
                <w:rFonts w:ascii="Times New Roman" w:eastAsia="Times New Roman" w:hAnsi="Times New Roman" w:cs="Times New Roman"/>
                <w:kern w:val="1"/>
                <w:sz w:val="24"/>
                <w:szCs w:val="24"/>
                <w:lang w:val="en-AU" w:eastAsia="ar-SA"/>
              </w:rPr>
            </w:pPr>
            <w:ins w:id="180" w:author="Unknown">
              <w:r w:rsidRPr="00DE3F4E">
                <w:rPr>
                  <w:rFonts w:ascii="Times New Roman" w:eastAsia="Times New Roman" w:hAnsi="Times New Roman" w:cs="Times New Roman"/>
                  <w:kern w:val="1"/>
                  <w:sz w:val="24"/>
                  <w:szCs w:val="24"/>
                  <w:lang w:val="en-AU" w:eastAsia="ar-SA"/>
                </w:rPr>
                <w:t>Dominican Republic</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flag:DO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8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43165C9" wp14:editId="161A9CC0">
                  <wp:extent cx="154305" cy="102870"/>
                  <wp:effectExtent l="0" t="0" r="0" b="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82" w:author="Unknown"/>
                <w:rFonts w:ascii="Times New Roman" w:eastAsia="Times New Roman" w:hAnsi="Times New Roman" w:cs="Times New Roman"/>
                <w:kern w:val="1"/>
                <w:sz w:val="24"/>
                <w:szCs w:val="24"/>
                <w:lang w:val="en-AU" w:eastAsia="ar-SA"/>
              </w:rPr>
            </w:pPr>
            <w:ins w:id="183" w:author="Unknown">
              <w:r w:rsidRPr="00DE3F4E">
                <w:rPr>
                  <w:rFonts w:ascii="Times New Roman" w:eastAsia="Times New Roman" w:hAnsi="Times New Roman" w:cs="Times New Roman"/>
                  <w:kern w:val="1"/>
                  <w:sz w:val="24"/>
                  <w:szCs w:val="24"/>
                  <w:lang w:val="en-AU" w:eastAsia="ar-SA"/>
                </w:rPr>
                <w:t>Ecuador</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flag:EC</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8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5FC253B" wp14:editId="052CF3BF">
                  <wp:extent cx="154305" cy="102870"/>
                  <wp:effectExtent l="0" t="0" r="0"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85" w:author="Unknown"/>
                <w:rFonts w:ascii="Times New Roman" w:eastAsia="Times New Roman" w:hAnsi="Times New Roman" w:cs="Times New Roman"/>
                <w:kern w:val="1"/>
                <w:sz w:val="24"/>
                <w:szCs w:val="24"/>
                <w:lang w:val="en-AU" w:eastAsia="ar-SA"/>
              </w:rPr>
            </w:pPr>
            <w:ins w:id="186" w:author="Unknown">
              <w:r w:rsidRPr="00DE3F4E">
                <w:rPr>
                  <w:rFonts w:ascii="Times New Roman" w:eastAsia="Times New Roman" w:hAnsi="Times New Roman" w:cs="Times New Roman"/>
                  <w:kern w:val="1"/>
                  <w:sz w:val="24"/>
                  <w:szCs w:val="24"/>
                  <w:lang w:val="en-AU" w:eastAsia="ar-SA"/>
                </w:rPr>
                <w:t>Egypt</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flag:EG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8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88F996A" wp14:editId="27FD45BC">
                  <wp:extent cx="154305" cy="102870"/>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88" w:author="Unknown"/>
                <w:rFonts w:ascii="Times New Roman" w:eastAsia="Times New Roman" w:hAnsi="Times New Roman" w:cs="Times New Roman"/>
                <w:kern w:val="1"/>
                <w:sz w:val="24"/>
                <w:szCs w:val="24"/>
                <w:lang w:val="en-AU" w:eastAsia="ar-SA"/>
              </w:rPr>
            </w:pPr>
            <w:ins w:id="189" w:author="Unknown">
              <w:r w:rsidRPr="00DE3F4E">
                <w:rPr>
                  <w:rFonts w:ascii="Times New Roman" w:eastAsia="Times New Roman" w:hAnsi="Times New Roman" w:cs="Times New Roman"/>
                  <w:kern w:val="1"/>
                  <w:sz w:val="24"/>
                  <w:szCs w:val="24"/>
                  <w:lang w:val="en-AU" w:eastAsia="ar-SA"/>
                </w:rPr>
                <w:t>European Union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flag:EU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9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A69090D" wp14:editId="6A8D03B3">
                  <wp:extent cx="154305" cy="102870"/>
                  <wp:effectExtent l="0" t="0" r="0" b="0"/>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91" w:author="Unknown"/>
                <w:rFonts w:ascii="Times New Roman" w:eastAsia="Times New Roman" w:hAnsi="Times New Roman" w:cs="Times New Roman"/>
                <w:kern w:val="1"/>
                <w:sz w:val="24"/>
                <w:szCs w:val="24"/>
                <w:lang w:val="en-AU" w:eastAsia="ar-SA"/>
              </w:rPr>
            </w:pPr>
            <w:ins w:id="192" w:author="Unknown">
              <w:r w:rsidRPr="00DE3F4E">
                <w:rPr>
                  <w:rFonts w:ascii="Times New Roman" w:eastAsia="Times New Roman" w:hAnsi="Times New Roman" w:cs="Times New Roman"/>
                  <w:kern w:val="1"/>
                  <w:sz w:val="24"/>
                  <w:szCs w:val="24"/>
                  <w:lang w:val="en-AU" w:eastAsia="ar-SA"/>
                </w:rPr>
                <w:t>El Salvador</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flag:SV</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9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ED3CAE9" wp14:editId="5E1C212A">
                  <wp:extent cx="154305" cy="102870"/>
                  <wp:effectExtent l="0" t="0" r="0" b="0"/>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94" w:author="Unknown"/>
                <w:rFonts w:ascii="Times New Roman" w:eastAsia="Times New Roman" w:hAnsi="Times New Roman" w:cs="Times New Roman"/>
                <w:kern w:val="1"/>
                <w:sz w:val="24"/>
                <w:szCs w:val="24"/>
                <w:lang w:val="en-AU" w:eastAsia="ar-SA"/>
              </w:rPr>
            </w:pPr>
            <w:ins w:id="195" w:author="Unknown">
              <w:r w:rsidRPr="00DE3F4E">
                <w:rPr>
                  <w:rFonts w:ascii="Times New Roman" w:eastAsia="Times New Roman" w:hAnsi="Times New Roman" w:cs="Times New Roman"/>
                  <w:kern w:val="1"/>
                  <w:sz w:val="24"/>
                  <w:szCs w:val="24"/>
                  <w:lang w:val="en-AU" w:eastAsia="ar-SA"/>
                </w:rPr>
                <w:t>Equatorial Guinea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flag:GQ</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9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8311DE6" wp14:editId="0F54F200">
                  <wp:extent cx="154305" cy="102870"/>
                  <wp:effectExtent l="0" t="0" r="0"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197" w:author="Unknown"/>
                <w:rFonts w:ascii="Times New Roman" w:eastAsia="Times New Roman" w:hAnsi="Times New Roman" w:cs="Times New Roman"/>
                <w:kern w:val="1"/>
                <w:sz w:val="24"/>
                <w:szCs w:val="24"/>
                <w:lang w:val="en-AU" w:eastAsia="ar-SA"/>
              </w:rPr>
            </w:pPr>
            <w:ins w:id="198" w:author="Unknown">
              <w:r w:rsidRPr="00DE3F4E">
                <w:rPr>
                  <w:rFonts w:ascii="Times New Roman" w:eastAsia="Times New Roman" w:hAnsi="Times New Roman" w:cs="Times New Roman"/>
                  <w:kern w:val="1"/>
                  <w:sz w:val="24"/>
                  <w:szCs w:val="24"/>
                  <w:lang w:val="en-AU" w:eastAsia="ar-SA"/>
                </w:rPr>
                <w:t>Eritrea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flag:ER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19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8D49DA0" wp14:editId="1FAFE2BC">
                  <wp:extent cx="154305" cy="102870"/>
                  <wp:effectExtent l="0" t="0" r="0" b="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00" w:author="Unknown"/>
                <w:rFonts w:ascii="Times New Roman" w:eastAsia="Times New Roman" w:hAnsi="Times New Roman" w:cs="Times New Roman"/>
                <w:kern w:val="1"/>
                <w:sz w:val="24"/>
                <w:szCs w:val="24"/>
                <w:lang w:val="en-AU" w:eastAsia="ar-SA"/>
              </w:rPr>
            </w:pPr>
            <w:ins w:id="201" w:author="Unknown">
              <w:r w:rsidRPr="00DE3F4E">
                <w:rPr>
                  <w:rFonts w:ascii="Times New Roman" w:eastAsia="Times New Roman" w:hAnsi="Times New Roman" w:cs="Times New Roman"/>
                  <w:kern w:val="1"/>
                  <w:sz w:val="24"/>
                  <w:szCs w:val="24"/>
                  <w:lang w:val="en-AU" w:eastAsia="ar-SA"/>
                </w:rPr>
                <w:t>Estonia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flag:EE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0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99A1772" wp14:editId="67823F63">
                  <wp:extent cx="154305" cy="102870"/>
                  <wp:effectExtent l="0" t="0" r="0" b="0"/>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03" w:author="Unknown"/>
                <w:rFonts w:ascii="Times New Roman" w:eastAsia="Times New Roman" w:hAnsi="Times New Roman" w:cs="Times New Roman"/>
                <w:kern w:val="1"/>
                <w:sz w:val="24"/>
                <w:szCs w:val="24"/>
                <w:lang w:val="en-AU" w:eastAsia="ar-SA"/>
              </w:rPr>
            </w:pPr>
            <w:ins w:id="204" w:author="Unknown">
              <w:r w:rsidRPr="00DE3F4E">
                <w:rPr>
                  <w:rFonts w:ascii="Times New Roman" w:eastAsia="Times New Roman" w:hAnsi="Times New Roman" w:cs="Times New Roman"/>
                  <w:kern w:val="1"/>
                  <w:sz w:val="24"/>
                  <w:szCs w:val="24"/>
                  <w:lang w:val="en-AU" w:eastAsia="ar-SA"/>
                </w:rPr>
                <w:t>Ethiopia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flag:ET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0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AC6A40A" wp14:editId="018FDCC4">
                  <wp:extent cx="154305" cy="102870"/>
                  <wp:effectExtent l="0" t="0" r="0" b="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06" w:author="Unknown"/>
                <w:rFonts w:ascii="Times New Roman" w:eastAsia="Times New Roman" w:hAnsi="Times New Roman" w:cs="Times New Roman"/>
                <w:kern w:val="1"/>
                <w:sz w:val="24"/>
                <w:szCs w:val="24"/>
                <w:lang w:val="en-AU" w:eastAsia="ar-SA"/>
              </w:rPr>
            </w:pPr>
            <w:ins w:id="207" w:author="Unknown">
              <w:r w:rsidRPr="00DE3F4E">
                <w:rPr>
                  <w:rFonts w:ascii="Times New Roman" w:eastAsia="Times New Roman" w:hAnsi="Times New Roman" w:cs="Times New Roman"/>
                  <w:kern w:val="1"/>
                  <w:sz w:val="24"/>
                  <w:szCs w:val="24"/>
                  <w:lang w:val="en-AU" w:eastAsia="ar-SA"/>
                </w:rPr>
                <w:t>Faeroe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flag:FO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0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7150979" wp14:editId="4D191843">
                  <wp:extent cx="154305" cy="102870"/>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09" w:author="Unknown"/>
                <w:rFonts w:ascii="Times New Roman" w:eastAsia="Times New Roman" w:hAnsi="Times New Roman" w:cs="Times New Roman"/>
                <w:kern w:val="1"/>
                <w:sz w:val="24"/>
                <w:szCs w:val="24"/>
                <w:lang w:val="en-AU" w:eastAsia="ar-SA"/>
              </w:rPr>
            </w:pPr>
            <w:ins w:id="210" w:author="Unknown">
              <w:r w:rsidRPr="00DE3F4E">
                <w:rPr>
                  <w:rFonts w:ascii="Times New Roman" w:eastAsia="Times New Roman" w:hAnsi="Times New Roman" w:cs="Times New Roman"/>
                  <w:kern w:val="1"/>
                  <w:sz w:val="24"/>
                  <w:szCs w:val="24"/>
                  <w:lang w:val="en-AU" w:eastAsia="ar-SA"/>
                </w:rPr>
                <w:t>Falkland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flag:FK</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1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6C4953F" wp14:editId="4E9E7E62">
                  <wp:extent cx="154305" cy="102870"/>
                  <wp:effectExtent l="0" t="0" r="0" b="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12" w:author="Unknown"/>
                <w:rFonts w:ascii="Times New Roman" w:eastAsia="Times New Roman" w:hAnsi="Times New Roman" w:cs="Times New Roman"/>
                <w:kern w:val="1"/>
                <w:sz w:val="24"/>
                <w:szCs w:val="24"/>
                <w:lang w:val="en-AU" w:eastAsia="ar-SA"/>
              </w:rPr>
            </w:pPr>
            <w:ins w:id="213" w:author="Unknown">
              <w:r w:rsidRPr="00DE3F4E">
                <w:rPr>
                  <w:rFonts w:ascii="Times New Roman" w:eastAsia="Times New Roman" w:hAnsi="Times New Roman" w:cs="Times New Roman"/>
                  <w:kern w:val="1"/>
                  <w:sz w:val="24"/>
                  <w:szCs w:val="24"/>
                  <w:lang w:val="en-AU" w:eastAsia="ar-SA"/>
                </w:rPr>
                <w:t>Fiji</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flag:FJ</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1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163500B" wp14:editId="4A0272B0">
                  <wp:extent cx="154305" cy="102870"/>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15" w:author="Unknown"/>
                <w:rFonts w:ascii="Times New Roman" w:eastAsia="Times New Roman" w:hAnsi="Times New Roman" w:cs="Times New Roman"/>
                <w:kern w:val="1"/>
                <w:sz w:val="24"/>
                <w:szCs w:val="24"/>
                <w:lang w:val="en-AU" w:eastAsia="ar-SA"/>
              </w:rPr>
            </w:pPr>
            <w:ins w:id="216" w:author="Unknown">
              <w:r w:rsidRPr="00DE3F4E">
                <w:rPr>
                  <w:rFonts w:ascii="Times New Roman" w:eastAsia="Times New Roman" w:hAnsi="Times New Roman" w:cs="Times New Roman"/>
                  <w:kern w:val="1"/>
                  <w:sz w:val="24"/>
                  <w:szCs w:val="24"/>
                  <w:lang w:val="en-AU" w:eastAsia="ar-SA"/>
                </w:rPr>
                <w:t>Finland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flag:FI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1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AF6A8B8" wp14:editId="43B3926E">
                  <wp:extent cx="154305" cy="102870"/>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18" w:author="Unknown"/>
                <w:rFonts w:ascii="Times New Roman" w:eastAsia="Times New Roman" w:hAnsi="Times New Roman" w:cs="Times New Roman"/>
                <w:kern w:val="1"/>
                <w:sz w:val="24"/>
                <w:szCs w:val="24"/>
                <w:lang w:val="en-AU" w:eastAsia="ar-SA"/>
              </w:rPr>
            </w:pPr>
            <w:ins w:id="219" w:author="Unknown">
              <w:r w:rsidRPr="00DE3F4E">
                <w:rPr>
                  <w:rFonts w:ascii="Times New Roman" w:eastAsia="Times New Roman" w:hAnsi="Times New Roman" w:cs="Times New Roman"/>
                  <w:kern w:val="1"/>
                  <w:sz w:val="24"/>
                  <w:szCs w:val="24"/>
                  <w:lang w:val="en-AU" w:eastAsia="ar-SA"/>
                </w:rPr>
                <w:t>France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flag:FR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2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B055BE7" wp14:editId="77A393DE">
                  <wp:extent cx="154305" cy="102870"/>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21" w:author="Unknown"/>
                <w:rFonts w:ascii="Times New Roman" w:eastAsia="Times New Roman" w:hAnsi="Times New Roman" w:cs="Times New Roman"/>
                <w:kern w:val="1"/>
                <w:sz w:val="24"/>
                <w:szCs w:val="24"/>
                <w:lang w:val="en-AU" w:eastAsia="ar-SA"/>
              </w:rPr>
            </w:pPr>
            <w:ins w:id="222" w:author="Unknown">
              <w:r w:rsidRPr="00DE3F4E">
                <w:rPr>
                  <w:rFonts w:ascii="Times New Roman" w:eastAsia="Times New Roman" w:hAnsi="Times New Roman" w:cs="Times New Roman"/>
                  <w:kern w:val="1"/>
                  <w:sz w:val="24"/>
                  <w:szCs w:val="24"/>
                  <w:lang w:val="en-AU" w:eastAsia="ar-SA"/>
                </w:rPr>
                <w:t>French Guiana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flag:GF</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2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96C9B84" wp14:editId="3696F823">
                  <wp:extent cx="154305" cy="102870"/>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24" w:author="Unknown"/>
                <w:rFonts w:ascii="Times New Roman" w:eastAsia="Times New Roman" w:hAnsi="Times New Roman" w:cs="Times New Roman"/>
                <w:kern w:val="1"/>
                <w:sz w:val="24"/>
                <w:szCs w:val="24"/>
                <w:lang w:val="en-AU" w:eastAsia="ar-SA"/>
              </w:rPr>
            </w:pPr>
            <w:ins w:id="225" w:author="Unknown">
              <w:r w:rsidRPr="00DE3F4E">
                <w:rPr>
                  <w:rFonts w:ascii="Times New Roman" w:eastAsia="Times New Roman" w:hAnsi="Times New Roman" w:cs="Times New Roman"/>
                  <w:kern w:val="1"/>
                  <w:sz w:val="24"/>
                  <w:szCs w:val="24"/>
                  <w:lang w:val="en-AU" w:eastAsia="ar-SA"/>
                </w:rPr>
                <w:t>French Polynesia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flag:PF</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2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8BA20BE" wp14:editId="7787048B">
                  <wp:extent cx="154305" cy="102870"/>
                  <wp:effectExtent l="0" t="0" r="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27" w:author="Unknown"/>
                <w:rFonts w:ascii="Times New Roman" w:eastAsia="Times New Roman" w:hAnsi="Times New Roman" w:cs="Times New Roman"/>
                <w:kern w:val="1"/>
                <w:sz w:val="24"/>
                <w:szCs w:val="24"/>
                <w:lang w:val="en-AU" w:eastAsia="ar-SA"/>
              </w:rPr>
            </w:pPr>
            <w:ins w:id="228" w:author="Unknown">
              <w:r w:rsidRPr="00DE3F4E">
                <w:rPr>
                  <w:rFonts w:ascii="Times New Roman" w:eastAsia="Times New Roman" w:hAnsi="Times New Roman" w:cs="Times New Roman"/>
                  <w:kern w:val="1"/>
                  <w:sz w:val="24"/>
                  <w:szCs w:val="24"/>
                  <w:lang w:val="en-AU" w:eastAsia="ar-SA"/>
                </w:rPr>
                <w:t>French Southern Territories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flag:TF</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2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1C63B70" wp14:editId="7CE30396">
                  <wp:extent cx="154305" cy="102870"/>
                  <wp:effectExtent l="0" t="0" r="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30" w:author="Unknown"/>
                <w:rFonts w:ascii="Times New Roman" w:eastAsia="Times New Roman" w:hAnsi="Times New Roman" w:cs="Times New Roman"/>
                <w:kern w:val="1"/>
                <w:sz w:val="24"/>
                <w:szCs w:val="24"/>
                <w:lang w:val="en-AU" w:eastAsia="ar-SA"/>
              </w:rPr>
            </w:pPr>
            <w:ins w:id="231" w:author="Unknown">
              <w:r w:rsidRPr="00DE3F4E">
                <w:rPr>
                  <w:rFonts w:ascii="Times New Roman" w:eastAsia="Times New Roman" w:hAnsi="Times New Roman" w:cs="Times New Roman"/>
                  <w:kern w:val="1"/>
                  <w:sz w:val="24"/>
                  <w:szCs w:val="24"/>
                  <w:lang w:val="en-AU" w:eastAsia="ar-SA"/>
                </w:rPr>
                <w:t>Gabon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3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lastRenderedPageBreak/>
              <w:drawing>
                <wp:inline distT="0" distB="0" distL="0" distR="0" wp14:anchorId="2C0D91C5" wp14:editId="1F9E0B35">
                  <wp:extent cx="154305" cy="102870"/>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33" w:author="Unknown"/>
                <w:rFonts w:ascii="Times New Roman" w:eastAsia="Times New Roman" w:hAnsi="Times New Roman" w:cs="Times New Roman"/>
                <w:kern w:val="1"/>
                <w:sz w:val="24"/>
                <w:szCs w:val="24"/>
                <w:lang w:val="en-AU" w:eastAsia="ar-SA"/>
              </w:rPr>
            </w:pPr>
            <w:ins w:id="234" w:author="Unknown">
              <w:r w:rsidRPr="00DE3F4E">
                <w:rPr>
                  <w:rFonts w:ascii="Times New Roman" w:eastAsia="Times New Roman" w:hAnsi="Times New Roman" w:cs="Times New Roman"/>
                  <w:kern w:val="1"/>
                  <w:sz w:val="24"/>
                  <w:szCs w:val="24"/>
                  <w:lang w:val="en-AU" w:eastAsia="ar-SA"/>
                </w:rPr>
                <w:t>Gambia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3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D20C587" wp14:editId="3D467448">
                  <wp:extent cx="154305" cy="102870"/>
                  <wp:effectExtent l="0" t="0" r="0" b="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36" w:author="Unknown"/>
                <w:rFonts w:ascii="Times New Roman" w:eastAsia="Times New Roman" w:hAnsi="Times New Roman" w:cs="Times New Roman"/>
                <w:kern w:val="1"/>
                <w:sz w:val="24"/>
                <w:szCs w:val="24"/>
                <w:lang w:val="en-AU" w:eastAsia="ar-SA"/>
              </w:rPr>
            </w:pPr>
            <w:ins w:id="237" w:author="Unknown">
              <w:r w:rsidRPr="00DE3F4E">
                <w:rPr>
                  <w:rFonts w:ascii="Times New Roman" w:eastAsia="Times New Roman" w:hAnsi="Times New Roman" w:cs="Times New Roman"/>
                  <w:kern w:val="1"/>
                  <w:sz w:val="24"/>
                  <w:szCs w:val="24"/>
                  <w:lang w:val="en-AU" w:eastAsia="ar-SA"/>
                </w:rPr>
                <w:t>Georgia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3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2E7B663" wp14:editId="1E4CD1B4">
                  <wp:extent cx="154305" cy="102870"/>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39" w:author="Unknown"/>
                <w:rFonts w:ascii="Times New Roman" w:eastAsia="Times New Roman" w:hAnsi="Times New Roman" w:cs="Times New Roman"/>
                <w:kern w:val="1"/>
                <w:sz w:val="24"/>
                <w:szCs w:val="24"/>
                <w:lang w:val="en-AU" w:eastAsia="ar-SA"/>
              </w:rPr>
            </w:pPr>
            <w:ins w:id="240" w:author="Unknown">
              <w:r w:rsidRPr="00DE3F4E">
                <w:rPr>
                  <w:rFonts w:ascii="Times New Roman" w:eastAsia="Times New Roman" w:hAnsi="Times New Roman" w:cs="Times New Roman"/>
                  <w:kern w:val="1"/>
                  <w:sz w:val="24"/>
                  <w:szCs w:val="24"/>
                  <w:lang w:val="en-AU" w:eastAsia="ar-SA"/>
                </w:rPr>
                <w:t>Germany</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flag:DE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4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415A2C9" wp14:editId="4D12BBEE">
                  <wp:extent cx="154305" cy="102870"/>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42" w:author="Unknown"/>
                <w:rFonts w:ascii="Times New Roman" w:eastAsia="Times New Roman" w:hAnsi="Times New Roman" w:cs="Times New Roman"/>
                <w:kern w:val="1"/>
                <w:sz w:val="24"/>
                <w:szCs w:val="24"/>
                <w:lang w:val="en-AU" w:eastAsia="ar-SA"/>
              </w:rPr>
            </w:pPr>
            <w:ins w:id="243" w:author="Unknown">
              <w:r w:rsidRPr="00DE3F4E">
                <w:rPr>
                  <w:rFonts w:ascii="Times New Roman" w:eastAsia="Times New Roman" w:hAnsi="Times New Roman" w:cs="Times New Roman"/>
                  <w:kern w:val="1"/>
                  <w:sz w:val="24"/>
                  <w:szCs w:val="24"/>
                  <w:lang w:val="en-AU" w:eastAsia="ar-SA"/>
                </w:rPr>
                <w:t>Ghana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flag:GH</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4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2C07B2A" wp14:editId="0D41F512">
                  <wp:extent cx="154305" cy="102870"/>
                  <wp:effectExtent l="0" t="0" r="0" b="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45" w:author="Unknown"/>
                <w:rFonts w:ascii="Times New Roman" w:eastAsia="Times New Roman" w:hAnsi="Times New Roman" w:cs="Times New Roman"/>
                <w:kern w:val="1"/>
                <w:sz w:val="24"/>
                <w:szCs w:val="24"/>
                <w:lang w:val="en-AU" w:eastAsia="ar-SA"/>
              </w:rPr>
            </w:pPr>
            <w:ins w:id="246" w:author="Unknown">
              <w:r w:rsidRPr="00DE3F4E">
                <w:rPr>
                  <w:rFonts w:ascii="Times New Roman" w:eastAsia="Times New Roman" w:hAnsi="Times New Roman" w:cs="Times New Roman"/>
                  <w:kern w:val="1"/>
                  <w:sz w:val="24"/>
                  <w:szCs w:val="24"/>
                  <w:lang w:val="en-AU" w:eastAsia="ar-SA"/>
                </w:rPr>
                <w:t>Gibraltar</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4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6635BDA" wp14:editId="1CC78966">
                  <wp:extent cx="154305" cy="102870"/>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48" w:author="Unknown"/>
                <w:rFonts w:ascii="Times New Roman" w:eastAsia="Times New Roman" w:hAnsi="Times New Roman" w:cs="Times New Roman"/>
                <w:kern w:val="1"/>
                <w:sz w:val="24"/>
                <w:szCs w:val="24"/>
                <w:lang w:val="en-AU" w:eastAsia="ar-SA"/>
              </w:rPr>
            </w:pPr>
            <w:ins w:id="249" w:author="Unknown">
              <w:r w:rsidRPr="00DE3F4E">
                <w:rPr>
                  <w:rFonts w:ascii="Times New Roman" w:eastAsia="Times New Roman" w:hAnsi="Times New Roman" w:cs="Times New Roman"/>
                  <w:kern w:val="1"/>
                  <w:sz w:val="24"/>
                  <w:szCs w:val="24"/>
                  <w:lang w:val="en-AU" w:eastAsia="ar-SA"/>
                </w:rPr>
                <w:t>Greece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5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DEEC14F" wp14:editId="3B7AB077">
                  <wp:extent cx="154305" cy="102870"/>
                  <wp:effectExtent l="0" t="0" r="0" b="0"/>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51" w:author="Unknown"/>
                <w:rFonts w:ascii="Times New Roman" w:eastAsia="Times New Roman" w:hAnsi="Times New Roman" w:cs="Times New Roman"/>
                <w:kern w:val="1"/>
                <w:sz w:val="24"/>
                <w:szCs w:val="24"/>
                <w:lang w:val="en-AU" w:eastAsia="ar-SA"/>
              </w:rPr>
            </w:pPr>
            <w:ins w:id="252" w:author="Unknown">
              <w:r w:rsidRPr="00DE3F4E">
                <w:rPr>
                  <w:rFonts w:ascii="Times New Roman" w:eastAsia="Times New Roman" w:hAnsi="Times New Roman" w:cs="Times New Roman"/>
                  <w:kern w:val="1"/>
                  <w:sz w:val="24"/>
                  <w:szCs w:val="24"/>
                  <w:lang w:val="en-AU" w:eastAsia="ar-SA"/>
                </w:rPr>
                <w:t>Greenland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flag:GL</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5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CD0AAFB" wp14:editId="1C3C52A7">
                  <wp:extent cx="154305" cy="102870"/>
                  <wp:effectExtent l="0" t="0" r="0" b="0"/>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54" w:author="Unknown"/>
                <w:rFonts w:ascii="Times New Roman" w:eastAsia="Times New Roman" w:hAnsi="Times New Roman" w:cs="Times New Roman"/>
                <w:kern w:val="1"/>
                <w:sz w:val="24"/>
                <w:szCs w:val="24"/>
                <w:lang w:val="en-AU" w:eastAsia="ar-SA"/>
              </w:rPr>
            </w:pPr>
            <w:ins w:id="255" w:author="Unknown">
              <w:r w:rsidRPr="00DE3F4E">
                <w:rPr>
                  <w:rFonts w:ascii="Times New Roman" w:eastAsia="Times New Roman" w:hAnsi="Times New Roman" w:cs="Times New Roman"/>
                  <w:kern w:val="1"/>
                  <w:sz w:val="24"/>
                  <w:szCs w:val="24"/>
                  <w:lang w:val="en-AU" w:eastAsia="ar-SA"/>
                </w:rPr>
                <w:t>Grenada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flag:GD</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5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13B80B2" wp14:editId="72C5170F">
                  <wp:extent cx="154305" cy="102870"/>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57" w:author="Unknown"/>
                <w:rFonts w:ascii="Times New Roman" w:eastAsia="Times New Roman" w:hAnsi="Times New Roman" w:cs="Times New Roman"/>
                <w:kern w:val="1"/>
                <w:sz w:val="24"/>
                <w:szCs w:val="24"/>
                <w:lang w:val="en-AU" w:eastAsia="ar-SA"/>
              </w:rPr>
            </w:pPr>
            <w:proofErr w:type="spellStart"/>
            <w:ins w:id="258" w:author="Unknown">
              <w:r w:rsidRPr="00DE3F4E">
                <w:rPr>
                  <w:rFonts w:ascii="Times New Roman" w:eastAsia="Times New Roman" w:hAnsi="Times New Roman" w:cs="Times New Roman"/>
                  <w:kern w:val="1"/>
                  <w:sz w:val="24"/>
                  <w:szCs w:val="24"/>
                  <w:lang w:val="en-AU" w:eastAsia="ar-SA"/>
                </w:rPr>
                <w:t>Guadaloupe</w:t>
              </w:r>
              <w:proofErr w:type="spellEnd"/>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flag:GP</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5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E1297F5" wp14:editId="7A5C4F11">
                  <wp:extent cx="154305" cy="102870"/>
                  <wp:effectExtent l="0" t="0" r="0" b="0"/>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60" w:author="Unknown"/>
                <w:rFonts w:ascii="Times New Roman" w:eastAsia="Times New Roman" w:hAnsi="Times New Roman" w:cs="Times New Roman"/>
                <w:kern w:val="1"/>
                <w:sz w:val="24"/>
                <w:szCs w:val="24"/>
                <w:lang w:val="en-AU" w:eastAsia="ar-SA"/>
              </w:rPr>
            </w:pPr>
            <w:ins w:id="261" w:author="Unknown">
              <w:r w:rsidRPr="00DE3F4E">
                <w:rPr>
                  <w:rFonts w:ascii="Times New Roman" w:eastAsia="Times New Roman" w:hAnsi="Times New Roman" w:cs="Times New Roman"/>
                  <w:kern w:val="1"/>
                  <w:sz w:val="24"/>
                  <w:szCs w:val="24"/>
                  <w:lang w:val="en-AU" w:eastAsia="ar-SA"/>
                </w:rPr>
                <w:t>Guam</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6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25240CD" wp14:editId="688CDB73">
                  <wp:extent cx="154305" cy="102870"/>
                  <wp:effectExtent l="0" t="0" r="0" b="0"/>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63" w:author="Unknown"/>
                <w:rFonts w:ascii="Times New Roman" w:eastAsia="Times New Roman" w:hAnsi="Times New Roman" w:cs="Times New Roman"/>
                <w:kern w:val="1"/>
                <w:sz w:val="24"/>
                <w:szCs w:val="24"/>
                <w:lang w:val="en-AU" w:eastAsia="ar-SA"/>
              </w:rPr>
            </w:pPr>
            <w:ins w:id="264" w:author="Unknown">
              <w:r w:rsidRPr="00DE3F4E">
                <w:rPr>
                  <w:rFonts w:ascii="Times New Roman" w:eastAsia="Times New Roman" w:hAnsi="Times New Roman" w:cs="Times New Roman"/>
                  <w:kern w:val="1"/>
                  <w:sz w:val="24"/>
                  <w:szCs w:val="24"/>
                  <w:lang w:val="en-AU" w:eastAsia="ar-SA"/>
                </w:rPr>
                <w:t>Guatemala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6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ECBC8F4" wp14:editId="6AE93458">
                  <wp:extent cx="154305" cy="102870"/>
                  <wp:effectExtent l="0" t="0" r="0" b="0"/>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66" w:author="Unknown"/>
                <w:rFonts w:ascii="Times New Roman" w:eastAsia="Times New Roman" w:hAnsi="Times New Roman" w:cs="Times New Roman"/>
                <w:kern w:val="1"/>
                <w:sz w:val="24"/>
                <w:szCs w:val="24"/>
                <w:lang w:val="en-AU" w:eastAsia="ar-SA"/>
              </w:rPr>
            </w:pPr>
            <w:ins w:id="267" w:author="Unknown">
              <w:r w:rsidRPr="00DE3F4E">
                <w:rPr>
                  <w:rFonts w:ascii="Times New Roman" w:eastAsia="Times New Roman" w:hAnsi="Times New Roman" w:cs="Times New Roman"/>
                  <w:kern w:val="1"/>
                  <w:sz w:val="24"/>
                  <w:szCs w:val="24"/>
                  <w:lang w:val="en-AU" w:eastAsia="ar-SA"/>
                </w:rPr>
                <w:t>Guinea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6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F8A0FFA" wp14:editId="3E93B4F9">
                  <wp:extent cx="154305" cy="102870"/>
                  <wp:effectExtent l="0" t="0" r="0" b="0"/>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69" w:author="Unknown"/>
                <w:rFonts w:ascii="Times New Roman" w:eastAsia="Times New Roman" w:hAnsi="Times New Roman" w:cs="Times New Roman"/>
                <w:kern w:val="1"/>
                <w:sz w:val="24"/>
                <w:szCs w:val="24"/>
                <w:lang w:val="en-AU" w:eastAsia="ar-SA"/>
              </w:rPr>
            </w:pPr>
            <w:ins w:id="270" w:author="Unknown">
              <w:r w:rsidRPr="00DE3F4E">
                <w:rPr>
                  <w:rFonts w:ascii="Times New Roman" w:eastAsia="Times New Roman" w:hAnsi="Times New Roman" w:cs="Times New Roman"/>
                  <w:kern w:val="1"/>
                  <w:sz w:val="24"/>
                  <w:szCs w:val="24"/>
                  <w:lang w:val="en-AU" w:eastAsia="ar-SA"/>
                </w:rPr>
                <w:t>Guinea-Bissau</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flag:GW</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7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392956A" wp14:editId="697ADEFE">
                  <wp:extent cx="154305" cy="102870"/>
                  <wp:effectExtent l="0" t="0" r="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72" w:author="Unknown"/>
                <w:rFonts w:ascii="Times New Roman" w:eastAsia="Times New Roman" w:hAnsi="Times New Roman" w:cs="Times New Roman"/>
                <w:kern w:val="1"/>
                <w:sz w:val="24"/>
                <w:szCs w:val="24"/>
                <w:lang w:val="en-AU" w:eastAsia="ar-SA"/>
              </w:rPr>
            </w:pPr>
            <w:ins w:id="273" w:author="Unknown">
              <w:r w:rsidRPr="00DE3F4E">
                <w:rPr>
                  <w:rFonts w:ascii="Times New Roman" w:eastAsia="Times New Roman" w:hAnsi="Times New Roman" w:cs="Times New Roman"/>
                  <w:kern w:val="1"/>
                  <w:sz w:val="24"/>
                  <w:szCs w:val="24"/>
                  <w:lang w:val="en-AU" w:eastAsia="ar-SA"/>
                </w:rPr>
                <w:t>Guyana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flag:GY</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7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9C9AE29" wp14:editId="392B2659">
                  <wp:extent cx="154305" cy="102870"/>
                  <wp:effectExtent l="0" t="0" r="0" b="0"/>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75" w:author="Unknown"/>
                <w:rFonts w:ascii="Times New Roman" w:eastAsia="Times New Roman" w:hAnsi="Times New Roman" w:cs="Times New Roman"/>
                <w:kern w:val="1"/>
                <w:sz w:val="24"/>
                <w:szCs w:val="24"/>
                <w:lang w:val="en-AU" w:eastAsia="ar-SA"/>
              </w:rPr>
            </w:pPr>
            <w:ins w:id="276" w:author="Unknown">
              <w:r w:rsidRPr="00DE3F4E">
                <w:rPr>
                  <w:rFonts w:ascii="Times New Roman" w:eastAsia="Times New Roman" w:hAnsi="Times New Roman" w:cs="Times New Roman"/>
                  <w:kern w:val="1"/>
                  <w:sz w:val="24"/>
                  <w:szCs w:val="24"/>
                  <w:lang w:val="en-AU" w:eastAsia="ar-SA"/>
                </w:rPr>
                <w:t>Haiti</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flag:HT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7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76AFACD" wp14:editId="6E245579">
                  <wp:extent cx="154305" cy="102870"/>
                  <wp:effectExtent l="0" t="0" r="0" b="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78" w:author="Unknown"/>
                <w:rFonts w:ascii="Times New Roman" w:eastAsia="Times New Roman" w:hAnsi="Times New Roman" w:cs="Times New Roman"/>
                <w:kern w:val="1"/>
                <w:sz w:val="24"/>
                <w:szCs w:val="24"/>
                <w:lang w:val="en-AU" w:eastAsia="ar-SA"/>
              </w:rPr>
            </w:pPr>
            <w:ins w:id="279" w:author="Unknown">
              <w:r w:rsidRPr="00DE3F4E">
                <w:rPr>
                  <w:rFonts w:ascii="Times New Roman" w:eastAsia="Times New Roman" w:hAnsi="Times New Roman" w:cs="Times New Roman"/>
                  <w:kern w:val="1"/>
                  <w:sz w:val="24"/>
                  <w:szCs w:val="24"/>
                  <w:lang w:val="en-AU" w:eastAsia="ar-SA"/>
                </w:rPr>
                <w:t>Heard and McDonald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flag:HM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8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2EFFC58" wp14:editId="4BB07956">
                  <wp:extent cx="154305" cy="102870"/>
                  <wp:effectExtent l="0" t="0" r="0" b="0"/>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81" w:author="Unknown"/>
                <w:rFonts w:ascii="Times New Roman" w:eastAsia="Times New Roman" w:hAnsi="Times New Roman" w:cs="Times New Roman"/>
                <w:kern w:val="1"/>
                <w:sz w:val="24"/>
                <w:szCs w:val="24"/>
                <w:lang w:val="en-AU" w:eastAsia="ar-SA"/>
              </w:rPr>
            </w:pPr>
            <w:ins w:id="282" w:author="Unknown">
              <w:r w:rsidRPr="00DE3F4E">
                <w:rPr>
                  <w:rFonts w:ascii="Times New Roman" w:eastAsia="Times New Roman" w:hAnsi="Times New Roman" w:cs="Times New Roman"/>
                  <w:kern w:val="1"/>
                  <w:sz w:val="24"/>
                  <w:szCs w:val="24"/>
                  <w:lang w:val="en-AU" w:eastAsia="ar-SA"/>
                </w:rPr>
                <w:t>Holy See (Vatican City State)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flag:VA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8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C2BA904" wp14:editId="41FFE7F4">
                  <wp:extent cx="154305" cy="102870"/>
                  <wp:effectExtent l="0" t="0" r="0" b="0"/>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84" w:author="Unknown"/>
                <w:rFonts w:ascii="Times New Roman" w:eastAsia="Times New Roman" w:hAnsi="Times New Roman" w:cs="Times New Roman"/>
                <w:kern w:val="1"/>
                <w:sz w:val="24"/>
                <w:szCs w:val="24"/>
                <w:lang w:val="en-AU" w:eastAsia="ar-SA"/>
              </w:rPr>
            </w:pPr>
            <w:ins w:id="285" w:author="Unknown">
              <w:r w:rsidRPr="00DE3F4E">
                <w:rPr>
                  <w:rFonts w:ascii="Times New Roman" w:eastAsia="Times New Roman" w:hAnsi="Times New Roman" w:cs="Times New Roman"/>
                  <w:kern w:val="1"/>
                  <w:sz w:val="24"/>
                  <w:szCs w:val="24"/>
                  <w:lang w:val="en-AU" w:eastAsia="ar-SA"/>
                </w:rPr>
                <w:t>Honduras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flag:HN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8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1724BE4" wp14:editId="68D631E8">
                  <wp:extent cx="154305" cy="102870"/>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87" w:author="Unknown"/>
                <w:rFonts w:ascii="Times New Roman" w:eastAsia="Times New Roman" w:hAnsi="Times New Roman" w:cs="Times New Roman"/>
                <w:kern w:val="1"/>
                <w:sz w:val="24"/>
                <w:szCs w:val="24"/>
                <w:lang w:val="en-AU" w:eastAsia="ar-SA"/>
              </w:rPr>
            </w:pPr>
            <w:ins w:id="288" w:author="Unknown">
              <w:r w:rsidRPr="00DE3F4E">
                <w:rPr>
                  <w:rFonts w:ascii="Times New Roman" w:eastAsia="Times New Roman" w:hAnsi="Times New Roman" w:cs="Times New Roman"/>
                  <w:kern w:val="1"/>
                  <w:sz w:val="24"/>
                  <w:szCs w:val="24"/>
                  <w:lang w:val="en-AU" w:eastAsia="ar-SA"/>
                </w:rPr>
                <w:t>Hong Kong</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flag:HK</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8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C458771" wp14:editId="1269E50D">
                  <wp:extent cx="154305" cy="102870"/>
                  <wp:effectExtent l="0" t="0" r="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90" w:author="Unknown"/>
                <w:rFonts w:ascii="Times New Roman" w:eastAsia="Times New Roman" w:hAnsi="Times New Roman" w:cs="Times New Roman"/>
                <w:kern w:val="1"/>
                <w:sz w:val="24"/>
                <w:szCs w:val="24"/>
                <w:lang w:val="en-AU" w:eastAsia="ar-SA"/>
              </w:rPr>
            </w:pPr>
            <w:proofErr w:type="spellStart"/>
            <w:ins w:id="291" w:author="Unknown">
              <w:r w:rsidRPr="00DE3F4E">
                <w:rPr>
                  <w:rFonts w:ascii="Times New Roman" w:eastAsia="Times New Roman" w:hAnsi="Times New Roman" w:cs="Times New Roman"/>
                  <w:kern w:val="1"/>
                  <w:sz w:val="24"/>
                  <w:szCs w:val="24"/>
                  <w:lang w:val="en-AU" w:eastAsia="ar-SA"/>
                </w:rPr>
                <w:t>Hrvatska</w:t>
              </w:r>
              <w:proofErr w:type="spellEnd"/>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flag:HR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9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384E5E3" wp14:editId="1C73F7DB">
                  <wp:extent cx="154305" cy="102870"/>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93" w:author="Unknown"/>
                <w:rFonts w:ascii="Times New Roman" w:eastAsia="Times New Roman" w:hAnsi="Times New Roman" w:cs="Times New Roman"/>
                <w:kern w:val="1"/>
                <w:sz w:val="24"/>
                <w:szCs w:val="24"/>
                <w:lang w:val="en-AU" w:eastAsia="ar-SA"/>
              </w:rPr>
            </w:pPr>
            <w:ins w:id="294" w:author="Unknown">
              <w:r w:rsidRPr="00DE3F4E">
                <w:rPr>
                  <w:rFonts w:ascii="Times New Roman" w:eastAsia="Times New Roman" w:hAnsi="Times New Roman" w:cs="Times New Roman"/>
                  <w:kern w:val="1"/>
                  <w:sz w:val="24"/>
                  <w:szCs w:val="24"/>
                  <w:lang w:val="en-AU" w:eastAsia="ar-SA"/>
                </w:rPr>
                <w:t>Hungary</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flag:HU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9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7F83D7D" wp14:editId="795BAF56">
                  <wp:extent cx="154305" cy="102870"/>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96" w:author="Unknown"/>
                <w:rFonts w:ascii="Times New Roman" w:eastAsia="Times New Roman" w:hAnsi="Times New Roman" w:cs="Times New Roman"/>
                <w:kern w:val="1"/>
                <w:sz w:val="24"/>
                <w:szCs w:val="24"/>
                <w:lang w:val="en-AU" w:eastAsia="ar-SA"/>
              </w:rPr>
            </w:pPr>
            <w:ins w:id="297" w:author="Unknown">
              <w:r w:rsidRPr="00DE3F4E">
                <w:rPr>
                  <w:rFonts w:ascii="Times New Roman" w:eastAsia="Times New Roman" w:hAnsi="Times New Roman" w:cs="Times New Roman"/>
                  <w:kern w:val="1"/>
                  <w:sz w:val="24"/>
                  <w:szCs w:val="24"/>
                  <w:lang w:val="en-AU" w:eastAsia="ar-SA"/>
                </w:rPr>
                <w:t>Iceland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flag:IS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29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D6268A8" wp14:editId="5355DCF5">
                  <wp:extent cx="154305" cy="102870"/>
                  <wp:effectExtent l="0" t="0" r="0" b="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299" w:author="Unknown"/>
                <w:rFonts w:ascii="Times New Roman" w:eastAsia="Times New Roman" w:hAnsi="Times New Roman" w:cs="Times New Roman"/>
                <w:kern w:val="1"/>
                <w:sz w:val="24"/>
                <w:szCs w:val="24"/>
                <w:lang w:val="en-AU" w:eastAsia="ar-SA"/>
              </w:rPr>
            </w:pPr>
            <w:ins w:id="300" w:author="Unknown">
              <w:r w:rsidRPr="00DE3F4E">
                <w:rPr>
                  <w:rFonts w:ascii="Times New Roman" w:eastAsia="Times New Roman" w:hAnsi="Times New Roman" w:cs="Times New Roman"/>
                  <w:kern w:val="1"/>
                  <w:sz w:val="24"/>
                  <w:szCs w:val="24"/>
                  <w:lang w:val="en-AU" w:eastAsia="ar-SA"/>
                </w:rPr>
                <w:t>India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flag:IN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0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00A7A5F" wp14:editId="4D056068">
                  <wp:extent cx="154305" cy="102870"/>
                  <wp:effectExtent l="0" t="0" r="0" b="0"/>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02" w:author="Unknown"/>
                <w:rFonts w:ascii="Times New Roman" w:eastAsia="Times New Roman" w:hAnsi="Times New Roman" w:cs="Times New Roman"/>
                <w:kern w:val="1"/>
                <w:sz w:val="24"/>
                <w:szCs w:val="24"/>
                <w:lang w:val="en-AU" w:eastAsia="ar-SA"/>
              </w:rPr>
            </w:pPr>
            <w:ins w:id="303" w:author="Unknown">
              <w:r w:rsidRPr="00DE3F4E">
                <w:rPr>
                  <w:rFonts w:ascii="Times New Roman" w:eastAsia="Times New Roman" w:hAnsi="Times New Roman" w:cs="Times New Roman"/>
                  <w:kern w:val="1"/>
                  <w:sz w:val="24"/>
                  <w:szCs w:val="24"/>
                  <w:lang w:val="en-AU" w:eastAsia="ar-SA"/>
                </w:rPr>
                <w:t>Indonesia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flag:ID</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0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2506413" wp14:editId="411C1521">
                  <wp:extent cx="154305" cy="102870"/>
                  <wp:effectExtent l="0" t="0" r="0" b="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05" w:author="Unknown"/>
                <w:rFonts w:ascii="Times New Roman" w:eastAsia="Times New Roman" w:hAnsi="Times New Roman" w:cs="Times New Roman"/>
                <w:kern w:val="1"/>
                <w:sz w:val="24"/>
                <w:szCs w:val="24"/>
                <w:lang w:val="en-AU" w:eastAsia="ar-SA"/>
              </w:rPr>
            </w:pPr>
            <w:ins w:id="306" w:author="Unknown">
              <w:r w:rsidRPr="00DE3F4E">
                <w:rPr>
                  <w:rFonts w:ascii="Times New Roman" w:eastAsia="Times New Roman" w:hAnsi="Times New Roman" w:cs="Times New Roman"/>
                  <w:kern w:val="1"/>
                  <w:sz w:val="24"/>
                  <w:szCs w:val="24"/>
                  <w:lang w:val="en-AU" w:eastAsia="ar-SA"/>
                </w:rPr>
                <w:t>Iran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flag:IR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0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D635FDD" wp14:editId="18618910">
                  <wp:extent cx="154305" cy="102870"/>
                  <wp:effectExtent l="0" t="0" r="0" b="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08" w:author="Unknown"/>
                <w:rFonts w:ascii="Times New Roman" w:eastAsia="Times New Roman" w:hAnsi="Times New Roman" w:cs="Times New Roman"/>
                <w:kern w:val="1"/>
                <w:sz w:val="24"/>
                <w:szCs w:val="24"/>
                <w:lang w:val="en-AU" w:eastAsia="ar-SA"/>
              </w:rPr>
            </w:pPr>
            <w:ins w:id="309" w:author="Unknown">
              <w:r w:rsidRPr="00DE3F4E">
                <w:rPr>
                  <w:rFonts w:ascii="Times New Roman" w:eastAsia="Times New Roman" w:hAnsi="Times New Roman" w:cs="Times New Roman"/>
                  <w:kern w:val="1"/>
                  <w:sz w:val="24"/>
                  <w:szCs w:val="24"/>
                  <w:lang w:val="en-AU" w:eastAsia="ar-SA"/>
                </w:rPr>
                <w:t>Iraq</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flag:IQ</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1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0D3F451" wp14:editId="0E50A889">
                  <wp:extent cx="154305" cy="102870"/>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11" w:author="Unknown"/>
                <w:rFonts w:ascii="Times New Roman" w:eastAsia="Times New Roman" w:hAnsi="Times New Roman" w:cs="Times New Roman"/>
                <w:kern w:val="1"/>
                <w:sz w:val="24"/>
                <w:szCs w:val="24"/>
                <w:lang w:val="en-AU" w:eastAsia="ar-SA"/>
              </w:rPr>
            </w:pPr>
            <w:ins w:id="312" w:author="Unknown">
              <w:r w:rsidRPr="00DE3F4E">
                <w:rPr>
                  <w:rFonts w:ascii="Times New Roman" w:eastAsia="Times New Roman" w:hAnsi="Times New Roman" w:cs="Times New Roman"/>
                  <w:kern w:val="1"/>
                  <w:sz w:val="24"/>
                  <w:szCs w:val="24"/>
                  <w:lang w:val="en-AU" w:eastAsia="ar-SA"/>
                </w:rPr>
                <w:t>Ireland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flag:IE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1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75E52D5" wp14:editId="089C7EAA">
                  <wp:extent cx="154305" cy="102870"/>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14" w:author="Unknown"/>
                <w:rFonts w:ascii="Times New Roman" w:eastAsia="Times New Roman" w:hAnsi="Times New Roman" w:cs="Times New Roman"/>
                <w:kern w:val="1"/>
                <w:sz w:val="24"/>
                <w:szCs w:val="24"/>
                <w:lang w:val="en-AU" w:eastAsia="ar-SA"/>
              </w:rPr>
            </w:pPr>
            <w:ins w:id="315" w:author="Unknown">
              <w:r w:rsidRPr="00DE3F4E">
                <w:rPr>
                  <w:rFonts w:ascii="Times New Roman" w:eastAsia="Times New Roman" w:hAnsi="Times New Roman" w:cs="Times New Roman"/>
                  <w:kern w:val="1"/>
                  <w:sz w:val="24"/>
                  <w:szCs w:val="24"/>
                  <w:lang w:val="en-AU" w:eastAsia="ar-SA"/>
                </w:rPr>
                <w:t>Israel</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flag:IL</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1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6B3E598" wp14:editId="6E7BEE01">
                  <wp:extent cx="154305" cy="102870"/>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17" w:author="Unknown"/>
                <w:rFonts w:ascii="Times New Roman" w:eastAsia="Times New Roman" w:hAnsi="Times New Roman" w:cs="Times New Roman"/>
                <w:kern w:val="1"/>
                <w:sz w:val="24"/>
                <w:szCs w:val="24"/>
                <w:lang w:val="en-AU" w:eastAsia="ar-SA"/>
              </w:rPr>
            </w:pPr>
            <w:ins w:id="318" w:author="Unknown">
              <w:r w:rsidRPr="00DE3F4E">
                <w:rPr>
                  <w:rFonts w:ascii="Times New Roman" w:eastAsia="Times New Roman" w:hAnsi="Times New Roman" w:cs="Times New Roman"/>
                  <w:kern w:val="1"/>
                  <w:sz w:val="24"/>
                  <w:szCs w:val="24"/>
                  <w:lang w:val="en-AU" w:eastAsia="ar-SA"/>
                </w:rPr>
                <w:t>Italy</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flag:IT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1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3668AE2" wp14:editId="2FEAD6F2">
                  <wp:extent cx="154305" cy="102870"/>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20" w:author="Unknown"/>
                <w:rFonts w:ascii="Times New Roman" w:eastAsia="Times New Roman" w:hAnsi="Times New Roman" w:cs="Times New Roman"/>
                <w:kern w:val="1"/>
                <w:sz w:val="24"/>
                <w:szCs w:val="24"/>
                <w:lang w:val="en-AU" w:eastAsia="ar-SA"/>
              </w:rPr>
            </w:pPr>
            <w:ins w:id="321" w:author="Unknown">
              <w:r w:rsidRPr="00DE3F4E">
                <w:rPr>
                  <w:rFonts w:ascii="Times New Roman" w:eastAsia="Times New Roman" w:hAnsi="Times New Roman" w:cs="Times New Roman"/>
                  <w:kern w:val="1"/>
                  <w:sz w:val="24"/>
                  <w:szCs w:val="24"/>
                  <w:lang w:val="en-AU" w:eastAsia="ar-SA"/>
                </w:rPr>
                <w:t>Jamaica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flag:JM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2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F44C965" wp14:editId="6CEF0C78">
                  <wp:extent cx="154305" cy="102870"/>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23" w:author="Unknown"/>
                <w:rFonts w:ascii="Times New Roman" w:eastAsia="Times New Roman" w:hAnsi="Times New Roman" w:cs="Times New Roman"/>
                <w:kern w:val="1"/>
                <w:sz w:val="24"/>
                <w:szCs w:val="24"/>
                <w:lang w:val="en-AU" w:eastAsia="ar-SA"/>
              </w:rPr>
            </w:pPr>
            <w:ins w:id="324" w:author="Unknown">
              <w:r w:rsidRPr="00DE3F4E">
                <w:rPr>
                  <w:rFonts w:ascii="Times New Roman" w:eastAsia="Times New Roman" w:hAnsi="Times New Roman" w:cs="Times New Roman"/>
                  <w:kern w:val="1"/>
                  <w:sz w:val="24"/>
                  <w:szCs w:val="24"/>
                  <w:lang w:val="en-AU" w:eastAsia="ar-SA"/>
                </w:rPr>
                <w:t>Japan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flag:JP</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2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9BE3D33" wp14:editId="023E8CB2">
                  <wp:extent cx="154305" cy="102870"/>
                  <wp:effectExtent l="0" t="0" r="0"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26" w:author="Unknown"/>
                <w:rFonts w:ascii="Times New Roman" w:eastAsia="Times New Roman" w:hAnsi="Times New Roman" w:cs="Times New Roman"/>
                <w:kern w:val="1"/>
                <w:sz w:val="24"/>
                <w:szCs w:val="24"/>
                <w:lang w:val="en-AU" w:eastAsia="ar-SA"/>
              </w:rPr>
            </w:pPr>
            <w:ins w:id="327" w:author="Unknown">
              <w:r w:rsidRPr="00DE3F4E">
                <w:rPr>
                  <w:rFonts w:ascii="Times New Roman" w:eastAsia="Times New Roman" w:hAnsi="Times New Roman" w:cs="Times New Roman"/>
                  <w:kern w:val="1"/>
                  <w:sz w:val="24"/>
                  <w:szCs w:val="24"/>
                  <w:lang w:val="en-AU" w:eastAsia="ar-SA"/>
                </w:rPr>
                <w:t>Jordan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flag:JO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2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4A840DC" wp14:editId="35CD1A9B">
                  <wp:extent cx="154305" cy="102870"/>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29" w:author="Unknown"/>
                <w:rFonts w:ascii="Times New Roman" w:eastAsia="Times New Roman" w:hAnsi="Times New Roman" w:cs="Times New Roman"/>
                <w:kern w:val="1"/>
                <w:sz w:val="24"/>
                <w:szCs w:val="24"/>
                <w:lang w:val="en-AU" w:eastAsia="ar-SA"/>
              </w:rPr>
            </w:pPr>
            <w:ins w:id="330" w:author="Unknown">
              <w:r w:rsidRPr="00DE3F4E">
                <w:rPr>
                  <w:rFonts w:ascii="Times New Roman" w:eastAsia="Times New Roman" w:hAnsi="Times New Roman" w:cs="Times New Roman"/>
                  <w:kern w:val="1"/>
                  <w:sz w:val="24"/>
                  <w:szCs w:val="24"/>
                  <w:lang w:val="en-AU" w:eastAsia="ar-SA"/>
                </w:rPr>
                <w:t>Kazakhstan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3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8827F42" wp14:editId="6158BD5F">
                  <wp:extent cx="154305" cy="102870"/>
                  <wp:effectExtent l="0" t="0" r="0" b="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32" w:author="Unknown"/>
                <w:rFonts w:ascii="Times New Roman" w:eastAsia="Times New Roman" w:hAnsi="Times New Roman" w:cs="Times New Roman"/>
                <w:kern w:val="1"/>
                <w:sz w:val="24"/>
                <w:szCs w:val="24"/>
                <w:lang w:val="en-AU" w:eastAsia="ar-SA"/>
              </w:rPr>
            </w:pPr>
            <w:ins w:id="333" w:author="Unknown">
              <w:r w:rsidRPr="00DE3F4E">
                <w:rPr>
                  <w:rFonts w:ascii="Times New Roman" w:eastAsia="Times New Roman" w:hAnsi="Times New Roman" w:cs="Times New Roman"/>
                  <w:kern w:val="1"/>
                  <w:sz w:val="24"/>
                  <w:szCs w:val="24"/>
                  <w:lang w:val="en-AU" w:eastAsia="ar-SA"/>
                </w:rPr>
                <w:t>Kenya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3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465E0C5" wp14:editId="736CB7AF">
                  <wp:extent cx="154305" cy="102870"/>
                  <wp:effectExtent l="0" t="0" r="0" b="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35" w:author="Unknown"/>
                <w:rFonts w:ascii="Times New Roman" w:eastAsia="Times New Roman" w:hAnsi="Times New Roman" w:cs="Times New Roman"/>
                <w:kern w:val="1"/>
                <w:sz w:val="24"/>
                <w:szCs w:val="24"/>
                <w:lang w:val="en-AU" w:eastAsia="ar-SA"/>
              </w:rPr>
            </w:pPr>
            <w:ins w:id="336" w:author="Unknown">
              <w:r w:rsidRPr="00DE3F4E">
                <w:rPr>
                  <w:rFonts w:ascii="Times New Roman" w:eastAsia="Times New Roman" w:hAnsi="Times New Roman" w:cs="Times New Roman"/>
                  <w:kern w:val="1"/>
                  <w:sz w:val="24"/>
                  <w:szCs w:val="24"/>
                  <w:lang w:val="en-AU" w:eastAsia="ar-SA"/>
                </w:rPr>
                <w:t>Kiribati</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3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CCFB7C6" wp14:editId="37CA02DE">
                  <wp:extent cx="154305" cy="102870"/>
                  <wp:effectExtent l="0" t="0" r="0"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38" w:author="Unknown"/>
                <w:rFonts w:ascii="Times New Roman" w:eastAsia="Times New Roman" w:hAnsi="Times New Roman" w:cs="Times New Roman"/>
                <w:kern w:val="1"/>
                <w:sz w:val="24"/>
                <w:szCs w:val="24"/>
                <w:lang w:val="en-AU" w:eastAsia="ar-SA"/>
              </w:rPr>
            </w:pPr>
            <w:ins w:id="339" w:author="Unknown">
              <w:r w:rsidRPr="00DE3F4E">
                <w:rPr>
                  <w:rFonts w:ascii="Times New Roman" w:eastAsia="Times New Roman" w:hAnsi="Times New Roman" w:cs="Times New Roman"/>
                  <w:kern w:val="1"/>
                  <w:sz w:val="24"/>
                  <w:szCs w:val="24"/>
                  <w:lang w:val="en-AU" w:eastAsia="ar-SA"/>
                </w:rPr>
                <w:t>Korea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flag:KP</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4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BDCD39E" wp14:editId="41AF2D7D">
                  <wp:extent cx="154305" cy="102870"/>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41" w:author="Unknown"/>
                <w:rFonts w:ascii="Times New Roman" w:eastAsia="Times New Roman" w:hAnsi="Times New Roman" w:cs="Times New Roman"/>
                <w:kern w:val="1"/>
                <w:sz w:val="24"/>
                <w:szCs w:val="24"/>
                <w:lang w:val="en-AU" w:eastAsia="ar-SA"/>
              </w:rPr>
            </w:pPr>
            <w:ins w:id="342" w:author="Unknown">
              <w:r w:rsidRPr="00DE3F4E">
                <w:rPr>
                  <w:rFonts w:ascii="Times New Roman" w:eastAsia="Times New Roman" w:hAnsi="Times New Roman" w:cs="Times New Roman"/>
                  <w:kern w:val="1"/>
                  <w:sz w:val="24"/>
                  <w:szCs w:val="24"/>
                  <w:lang w:val="en-AU" w:eastAsia="ar-SA"/>
                </w:rPr>
                <w:t>Korea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4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870ED1F" wp14:editId="1F45C0DD">
                  <wp:extent cx="154305" cy="102870"/>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44" w:author="Unknown"/>
                <w:rFonts w:ascii="Times New Roman" w:eastAsia="Times New Roman" w:hAnsi="Times New Roman" w:cs="Times New Roman"/>
                <w:kern w:val="1"/>
                <w:sz w:val="24"/>
                <w:szCs w:val="24"/>
                <w:lang w:val="en-AU" w:eastAsia="ar-SA"/>
              </w:rPr>
            </w:pPr>
            <w:ins w:id="345" w:author="Unknown">
              <w:r w:rsidRPr="00DE3F4E">
                <w:rPr>
                  <w:rFonts w:ascii="Times New Roman" w:eastAsia="Times New Roman" w:hAnsi="Times New Roman" w:cs="Times New Roman"/>
                  <w:kern w:val="1"/>
                  <w:sz w:val="24"/>
                  <w:szCs w:val="24"/>
                  <w:lang w:val="en-AU" w:eastAsia="ar-SA"/>
                </w:rPr>
                <w:t>Kuwait</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flag:KW</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4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204A8D7" wp14:editId="17CE0FAF">
                  <wp:extent cx="154305" cy="102870"/>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47" w:author="Unknown"/>
                <w:rFonts w:ascii="Times New Roman" w:eastAsia="Times New Roman" w:hAnsi="Times New Roman" w:cs="Times New Roman"/>
                <w:kern w:val="1"/>
                <w:sz w:val="24"/>
                <w:szCs w:val="24"/>
                <w:lang w:val="en-AU" w:eastAsia="ar-SA"/>
              </w:rPr>
            </w:pPr>
            <w:ins w:id="348" w:author="Unknown">
              <w:r w:rsidRPr="00DE3F4E">
                <w:rPr>
                  <w:rFonts w:ascii="Times New Roman" w:eastAsia="Times New Roman" w:hAnsi="Times New Roman" w:cs="Times New Roman"/>
                  <w:kern w:val="1"/>
                  <w:sz w:val="24"/>
                  <w:szCs w:val="24"/>
                  <w:lang w:val="en-AU" w:eastAsia="ar-SA"/>
                </w:rPr>
                <w:t>Kyrgyz Republic</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4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73C5C4D" wp14:editId="41ADEADC">
                  <wp:extent cx="154305" cy="102870"/>
                  <wp:effectExtent l="0" t="0" r="0"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50" w:author="Unknown"/>
                <w:rFonts w:ascii="Times New Roman" w:eastAsia="Times New Roman" w:hAnsi="Times New Roman" w:cs="Times New Roman"/>
                <w:kern w:val="1"/>
                <w:sz w:val="24"/>
                <w:szCs w:val="24"/>
                <w:lang w:val="en-AU" w:eastAsia="ar-SA"/>
              </w:rPr>
            </w:pPr>
            <w:ins w:id="351" w:author="Unknown">
              <w:r w:rsidRPr="00DE3F4E">
                <w:rPr>
                  <w:rFonts w:ascii="Times New Roman" w:eastAsia="Times New Roman" w:hAnsi="Times New Roman" w:cs="Times New Roman"/>
                  <w:kern w:val="1"/>
                  <w:sz w:val="24"/>
                  <w:szCs w:val="24"/>
                  <w:lang w:val="en-AU" w:eastAsia="ar-SA"/>
                </w:rPr>
                <w:t>Lao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5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817E18C" wp14:editId="573499B7">
                  <wp:extent cx="154305" cy="102870"/>
                  <wp:effectExtent l="0" t="0" r="0" b="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53" w:author="Unknown"/>
                <w:rFonts w:ascii="Times New Roman" w:eastAsia="Times New Roman" w:hAnsi="Times New Roman" w:cs="Times New Roman"/>
                <w:kern w:val="1"/>
                <w:sz w:val="24"/>
                <w:szCs w:val="24"/>
                <w:lang w:val="en-AU" w:eastAsia="ar-SA"/>
              </w:rPr>
            </w:pPr>
            <w:ins w:id="354" w:author="Unknown">
              <w:r w:rsidRPr="00DE3F4E">
                <w:rPr>
                  <w:rFonts w:ascii="Times New Roman" w:eastAsia="Times New Roman" w:hAnsi="Times New Roman" w:cs="Times New Roman"/>
                  <w:kern w:val="1"/>
                  <w:sz w:val="24"/>
                  <w:szCs w:val="24"/>
                  <w:lang w:val="en-AU" w:eastAsia="ar-SA"/>
                </w:rPr>
                <w:t>Latvia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flag:LV</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5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7F9E3DD" wp14:editId="68A75BB7">
                  <wp:extent cx="154305" cy="102870"/>
                  <wp:effectExtent l="0" t="0" r="0"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56" w:author="Unknown"/>
                <w:rFonts w:ascii="Times New Roman" w:eastAsia="Times New Roman" w:hAnsi="Times New Roman" w:cs="Times New Roman"/>
                <w:kern w:val="1"/>
                <w:sz w:val="24"/>
                <w:szCs w:val="24"/>
                <w:lang w:val="en-AU" w:eastAsia="ar-SA"/>
              </w:rPr>
            </w:pPr>
            <w:ins w:id="357" w:author="Unknown">
              <w:r w:rsidRPr="00DE3F4E">
                <w:rPr>
                  <w:rFonts w:ascii="Times New Roman" w:eastAsia="Times New Roman" w:hAnsi="Times New Roman" w:cs="Times New Roman"/>
                  <w:kern w:val="1"/>
                  <w:sz w:val="24"/>
                  <w:szCs w:val="24"/>
                  <w:lang w:val="en-AU" w:eastAsia="ar-SA"/>
                </w:rPr>
                <w:t>Lebanon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flag:LB</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5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lastRenderedPageBreak/>
              <w:drawing>
                <wp:inline distT="0" distB="0" distL="0" distR="0" wp14:anchorId="777671CA" wp14:editId="15F84B52">
                  <wp:extent cx="154305" cy="102870"/>
                  <wp:effectExtent l="0" t="0" r="0" b="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59" w:author="Unknown"/>
                <w:rFonts w:ascii="Times New Roman" w:eastAsia="Times New Roman" w:hAnsi="Times New Roman" w:cs="Times New Roman"/>
                <w:kern w:val="1"/>
                <w:sz w:val="24"/>
                <w:szCs w:val="24"/>
                <w:lang w:val="en-AU" w:eastAsia="ar-SA"/>
              </w:rPr>
            </w:pPr>
            <w:ins w:id="360" w:author="Unknown">
              <w:r w:rsidRPr="00DE3F4E">
                <w:rPr>
                  <w:rFonts w:ascii="Times New Roman" w:eastAsia="Times New Roman" w:hAnsi="Times New Roman" w:cs="Times New Roman"/>
                  <w:kern w:val="1"/>
                  <w:sz w:val="24"/>
                  <w:szCs w:val="24"/>
                  <w:lang w:val="en-AU" w:eastAsia="ar-SA"/>
                </w:rPr>
                <w:t>Lesotho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6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16E42B5" wp14:editId="2E020341">
                  <wp:extent cx="154305" cy="102870"/>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62" w:author="Unknown"/>
                <w:rFonts w:ascii="Times New Roman" w:eastAsia="Times New Roman" w:hAnsi="Times New Roman" w:cs="Times New Roman"/>
                <w:kern w:val="1"/>
                <w:sz w:val="24"/>
                <w:szCs w:val="24"/>
                <w:lang w:val="en-AU" w:eastAsia="ar-SA"/>
              </w:rPr>
            </w:pPr>
            <w:ins w:id="363" w:author="Unknown">
              <w:r w:rsidRPr="00DE3F4E">
                <w:rPr>
                  <w:rFonts w:ascii="Times New Roman" w:eastAsia="Times New Roman" w:hAnsi="Times New Roman" w:cs="Times New Roman"/>
                  <w:kern w:val="1"/>
                  <w:sz w:val="24"/>
                  <w:szCs w:val="24"/>
                  <w:lang w:val="en-AU" w:eastAsia="ar-SA"/>
                </w:rPr>
                <w:t>Liberia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6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E43A4DD" wp14:editId="24187A5E">
                  <wp:extent cx="154305" cy="102870"/>
                  <wp:effectExtent l="0" t="0" r="0" b="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65" w:author="Unknown"/>
                <w:rFonts w:ascii="Times New Roman" w:eastAsia="Times New Roman" w:hAnsi="Times New Roman" w:cs="Times New Roman"/>
                <w:kern w:val="1"/>
                <w:sz w:val="24"/>
                <w:szCs w:val="24"/>
                <w:lang w:val="en-AU" w:eastAsia="ar-SA"/>
              </w:rPr>
            </w:pPr>
            <w:ins w:id="366" w:author="Unknown">
              <w:r w:rsidRPr="00DE3F4E">
                <w:rPr>
                  <w:rFonts w:ascii="Times New Roman" w:eastAsia="Times New Roman" w:hAnsi="Times New Roman" w:cs="Times New Roman"/>
                  <w:kern w:val="1"/>
                  <w:sz w:val="24"/>
                  <w:szCs w:val="24"/>
                  <w:lang w:val="en-AU" w:eastAsia="ar-SA"/>
                </w:rPr>
                <w:t>Libyan Arab Jamahiriya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flag:LY</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6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A1B37F2" wp14:editId="613E29E9">
                  <wp:extent cx="154305" cy="102870"/>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68" w:author="Unknown"/>
                <w:rFonts w:ascii="Times New Roman" w:eastAsia="Times New Roman" w:hAnsi="Times New Roman" w:cs="Times New Roman"/>
                <w:kern w:val="1"/>
                <w:sz w:val="24"/>
                <w:szCs w:val="24"/>
                <w:lang w:val="en-AU" w:eastAsia="ar-SA"/>
              </w:rPr>
            </w:pPr>
            <w:ins w:id="369" w:author="Unknown">
              <w:r w:rsidRPr="00DE3F4E">
                <w:rPr>
                  <w:rFonts w:ascii="Times New Roman" w:eastAsia="Times New Roman" w:hAnsi="Times New Roman" w:cs="Times New Roman"/>
                  <w:kern w:val="1"/>
                  <w:sz w:val="24"/>
                  <w:szCs w:val="24"/>
                  <w:lang w:val="en-AU" w:eastAsia="ar-SA"/>
                </w:rPr>
                <w:t>Liechtenstein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7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8DAB82C" wp14:editId="69D8325E">
                  <wp:extent cx="154305" cy="102870"/>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71" w:author="Unknown"/>
                <w:rFonts w:ascii="Times New Roman" w:eastAsia="Times New Roman" w:hAnsi="Times New Roman" w:cs="Times New Roman"/>
                <w:kern w:val="1"/>
                <w:sz w:val="24"/>
                <w:szCs w:val="24"/>
                <w:lang w:val="en-AU" w:eastAsia="ar-SA"/>
              </w:rPr>
            </w:pPr>
            <w:ins w:id="372" w:author="Unknown">
              <w:r w:rsidRPr="00DE3F4E">
                <w:rPr>
                  <w:rFonts w:ascii="Times New Roman" w:eastAsia="Times New Roman" w:hAnsi="Times New Roman" w:cs="Times New Roman"/>
                  <w:kern w:val="1"/>
                  <w:sz w:val="24"/>
                  <w:szCs w:val="24"/>
                  <w:lang w:val="en-AU" w:eastAsia="ar-SA"/>
                </w:rPr>
                <w:t>Lithuania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7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6113DCE" wp14:editId="7E7CD2C3">
                  <wp:extent cx="154305" cy="102870"/>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74" w:author="Unknown"/>
                <w:rFonts w:ascii="Times New Roman" w:eastAsia="Times New Roman" w:hAnsi="Times New Roman" w:cs="Times New Roman"/>
                <w:kern w:val="1"/>
                <w:sz w:val="24"/>
                <w:szCs w:val="24"/>
                <w:lang w:val="en-AU" w:eastAsia="ar-SA"/>
              </w:rPr>
            </w:pPr>
            <w:ins w:id="375" w:author="Unknown">
              <w:r w:rsidRPr="00DE3F4E">
                <w:rPr>
                  <w:rFonts w:ascii="Times New Roman" w:eastAsia="Times New Roman" w:hAnsi="Times New Roman" w:cs="Times New Roman"/>
                  <w:kern w:val="1"/>
                  <w:sz w:val="24"/>
                  <w:szCs w:val="24"/>
                  <w:lang w:val="en-AU" w:eastAsia="ar-SA"/>
                </w:rPr>
                <w:t>Luxembourg</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7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5AE7542" wp14:editId="60D5268A">
                  <wp:extent cx="154305" cy="102870"/>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77" w:author="Unknown"/>
                <w:rFonts w:ascii="Times New Roman" w:eastAsia="Times New Roman" w:hAnsi="Times New Roman" w:cs="Times New Roman"/>
                <w:kern w:val="1"/>
                <w:sz w:val="24"/>
                <w:szCs w:val="24"/>
                <w:lang w:val="en-AU" w:eastAsia="ar-SA"/>
              </w:rPr>
            </w:pPr>
            <w:ins w:id="378" w:author="Unknown">
              <w:r w:rsidRPr="00DE3F4E">
                <w:rPr>
                  <w:rFonts w:ascii="Times New Roman" w:eastAsia="Times New Roman" w:hAnsi="Times New Roman" w:cs="Times New Roman"/>
                  <w:kern w:val="1"/>
                  <w:sz w:val="24"/>
                  <w:szCs w:val="24"/>
                  <w:lang w:val="en-AU" w:eastAsia="ar-SA"/>
                </w:rPr>
                <w:t>Macao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7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C34537F" wp14:editId="2E742766">
                  <wp:extent cx="154305" cy="102870"/>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80" w:author="Unknown"/>
                <w:rFonts w:ascii="Times New Roman" w:eastAsia="Times New Roman" w:hAnsi="Times New Roman" w:cs="Times New Roman"/>
                <w:kern w:val="1"/>
                <w:sz w:val="24"/>
                <w:szCs w:val="24"/>
                <w:lang w:val="en-AU" w:eastAsia="ar-SA"/>
              </w:rPr>
            </w:pPr>
            <w:ins w:id="381" w:author="Unknown">
              <w:r w:rsidRPr="00DE3F4E">
                <w:rPr>
                  <w:rFonts w:ascii="Times New Roman" w:eastAsia="Times New Roman" w:hAnsi="Times New Roman" w:cs="Times New Roman"/>
                  <w:kern w:val="1"/>
                  <w:sz w:val="24"/>
                  <w:szCs w:val="24"/>
                  <w:lang w:val="en-AU" w:eastAsia="ar-SA"/>
                </w:rPr>
                <w:t>Montenegro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8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9183C10" wp14:editId="71C4FAA4">
                  <wp:extent cx="154305" cy="102870"/>
                  <wp:effectExtent l="0" t="0" r="0"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83" w:author="Unknown"/>
                <w:rFonts w:ascii="Times New Roman" w:eastAsia="Times New Roman" w:hAnsi="Times New Roman" w:cs="Times New Roman"/>
                <w:kern w:val="1"/>
                <w:sz w:val="24"/>
                <w:szCs w:val="24"/>
                <w:lang w:val="en-AU" w:eastAsia="ar-SA"/>
              </w:rPr>
            </w:pPr>
            <w:ins w:id="384" w:author="Unknown">
              <w:r w:rsidRPr="00DE3F4E">
                <w:rPr>
                  <w:rFonts w:ascii="Times New Roman" w:eastAsia="Times New Roman" w:hAnsi="Times New Roman" w:cs="Times New Roman"/>
                  <w:kern w:val="1"/>
                  <w:sz w:val="24"/>
                  <w:szCs w:val="24"/>
                  <w:lang w:val="en-AU" w:eastAsia="ar-SA"/>
                </w:rPr>
                <w:t>Macedonia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flag:MK</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8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CD054B3" wp14:editId="4F4E18E4">
                  <wp:extent cx="154305" cy="102870"/>
                  <wp:effectExtent l="0" t="0" r="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86" w:author="Unknown"/>
                <w:rFonts w:ascii="Times New Roman" w:eastAsia="Times New Roman" w:hAnsi="Times New Roman" w:cs="Times New Roman"/>
                <w:kern w:val="1"/>
                <w:sz w:val="24"/>
                <w:szCs w:val="24"/>
                <w:lang w:val="en-AU" w:eastAsia="ar-SA"/>
              </w:rPr>
            </w:pPr>
            <w:ins w:id="387" w:author="Unknown">
              <w:r w:rsidRPr="00DE3F4E">
                <w:rPr>
                  <w:rFonts w:ascii="Times New Roman" w:eastAsia="Times New Roman" w:hAnsi="Times New Roman" w:cs="Times New Roman"/>
                  <w:kern w:val="1"/>
                  <w:sz w:val="24"/>
                  <w:szCs w:val="24"/>
                  <w:lang w:val="en-AU" w:eastAsia="ar-SA"/>
                </w:rPr>
                <w:t>Madagascar</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8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21DAFB5" wp14:editId="47EA742B">
                  <wp:extent cx="154305" cy="102870"/>
                  <wp:effectExtent l="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89" w:author="Unknown"/>
                <w:rFonts w:ascii="Times New Roman" w:eastAsia="Times New Roman" w:hAnsi="Times New Roman" w:cs="Times New Roman"/>
                <w:kern w:val="1"/>
                <w:sz w:val="24"/>
                <w:szCs w:val="24"/>
                <w:lang w:val="en-AU" w:eastAsia="ar-SA"/>
              </w:rPr>
            </w:pPr>
            <w:ins w:id="390" w:author="Unknown">
              <w:r w:rsidRPr="00DE3F4E">
                <w:rPr>
                  <w:rFonts w:ascii="Times New Roman" w:eastAsia="Times New Roman" w:hAnsi="Times New Roman" w:cs="Times New Roman"/>
                  <w:kern w:val="1"/>
                  <w:sz w:val="24"/>
                  <w:szCs w:val="24"/>
                  <w:lang w:val="en-AU" w:eastAsia="ar-SA"/>
                </w:rPr>
                <w:t>Malawi</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flag:MW</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9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8775F0F" wp14:editId="668666DD">
                  <wp:extent cx="154305" cy="102870"/>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92" w:author="Unknown"/>
                <w:rFonts w:ascii="Times New Roman" w:eastAsia="Times New Roman" w:hAnsi="Times New Roman" w:cs="Times New Roman"/>
                <w:kern w:val="1"/>
                <w:sz w:val="24"/>
                <w:szCs w:val="24"/>
                <w:lang w:val="en-AU" w:eastAsia="ar-SA"/>
              </w:rPr>
            </w:pPr>
            <w:ins w:id="393" w:author="Unknown">
              <w:r w:rsidRPr="00DE3F4E">
                <w:rPr>
                  <w:rFonts w:ascii="Times New Roman" w:eastAsia="Times New Roman" w:hAnsi="Times New Roman" w:cs="Times New Roman"/>
                  <w:kern w:val="1"/>
                  <w:sz w:val="24"/>
                  <w:szCs w:val="24"/>
                  <w:lang w:val="en-AU" w:eastAsia="ar-SA"/>
                </w:rPr>
                <w:t>Malaysia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flag:MY</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9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D2510C3" wp14:editId="2200F8EF">
                  <wp:extent cx="154305" cy="102870"/>
                  <wp:effectExtent l="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95" w:author="Unknown"/>
                <w:rFonts w:ascii="Times New Roman" w:eastAsia="Times New Roman" w:hAnsi="Times New Roman" w:cs="Times New Roman"/>
                <w:kern w:val="1"/>
                <w:sz w:val="24"/>
                <w:szCs w:val="24"/>
                <w:lang w:val="en-AU" w:eastAsia="ar-SA"/>
              </w:rPr>
            </w:pPr>
            <w:ins w:id="396" w:author="Unknown">
              <w:r w:rsidRPr="00DE3F4E">
                <w:rPr>
                  <w:rFonts w:ascii="Times New Roman" w:eastAsia="Times New Roman" w:hAnsi="Times New Roman" w:cs="Times New Roman"/>
                  <w:kern w:val="1"/>
                  <w:sz w:val="24"/>
                  <w:szCs w:val="24"/>
                  <w:lang w:val="en-AU" w:eastAsia="ar-SA"/>
                </w:rPr>
                <w:t>Maldives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flag:MV</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39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A5AB87A" wp14:editId="2563D705">
                  <wp:extent cx="154305" cy="10287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398" w:author="Unknown"/>
                <w:rFonts w:ascii="Times New Roman" w:eastAsia="Times New Roman" w:hAnsi="Times New Roman" w:cs="Times New Roman"/>
                <w:kern w:val="1"/>
                <w:sz w:val="24"/>
                <w:szCs w:val="24"/>
                <w:lang w:val="en-AU" w:eastAsia="ar-SA"/>
              </w:rPr>
            </w:pPr>
            <w:ins w:id="399" w:author="Unknown">
              <w:r w:rsidRPr="00DE3F4E">
                <w:rPr>
                  <w:rFonts w:ascii="Times New Roman" w:eastAsia="Times New Roman" w:hAnsi="Times New Roman" w:cs="Times New Roman"/>
                  <w:kern w:val="1"/>
                  <w:sz w:val="24"/>
                  <w:szCs w:val="24"/>
                  <w:lang w:val="en-AU" w:eastAsia="ar-SA"/>
                </w:rPr>
                <w:t>Mali</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flag:ML</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0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23CA539" wp14:editId="6B9B3D58">
                  <wp:extent cx="154305" cy="102870"/>
                  <wp:effectExtent l="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01" w:author="Unknown"/>
                <w:rFonts w:ascii="Times New Roman" w:eastAsia="Times New Roman" w:hAnsi="Times New Roman" w:cs="Times New Roman"/>
                <w:kern w:val="1"/>
                <w:sz w:val="24"/>
                <w:szCs w:val="24"/>
                <w:lang w:val="en-AU" w:eastAsia="ar-SA"/>
              </w:rPr>
            </w:pPr>
            <w:ins w:id="402" w:author="Unknown">
              <w:r w:rsidRPr="00DE3F4E">
                <w:rPr>
                  <w:rFonts w:ascii="Times New Roman" w:eastAsia="Times New Roman" w:hAnsi="Times New Roman" w:cs="Times New Roman"/>
                  <w:kern w:val="1"/>
                  <w:sz w:val="24"/>
                  <w:szCs w:val="24"/>
                  <w:lang w:val="en-AU" w:eastAsia="ar-SA"/>
                </w:rPr>
                <w:t>Malta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0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D8D374E" wp14:editId="6D8F901D">
                  <wp:extent cx="154305" cy="102870"/>
                  <wp:effectExtent l="0" t="0" r="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04" w:author="Unknown"/>
                <w:rFonts w:ascii="Times New Roman" w:eastAsia="Times New Roman" w:hAnsi="Times New Roman" w:cs="Times New Roman"/>
                <w:kern w:val="1"/>
                <w:sz w:val="24"/>
                <w:szCs w:val="24"/>
                <w:lang w:val="en-AU" w:eastAsia="ar-SA"/>
              </w:rPr>
            </w:pPr>
            <w:ins w:id="405" w:author="Unknown">
              <w:r w:rsidRPr="00DE3F4E">
                <w:rPr>
                  <w:rFonts w:ascii="Times New Roman" w:eastAsia="Times New Roman" w:hAnsi="Times New Roman" w:cs="Times New Roman"/>
                  <w:kern w:val="1"/>
                  <w:sz w:val="24"/>
                  <w:szCs w:val="24"/>
                  <w:lang w:val="en-AU" w:eastAsia="ar-SA"/>
                </w:rPr>
                <w:t>Marshall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flag:MH</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0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7988E24" wp14:editId="7291BA3D">
                  <wp:extent cx="154305" cy="102870"/>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07" w:author="Unknown"/>
                <w:rFonts w:ascii="Times New Roman" w:eastAsia="Times New Roman" w:hAnsi="Times New Roman" w:cs="Times New Roman"/>
                <w:kern w:val="1"/>
                <w:sz w:val="24"/>
                <w:szCs w:val="24"/>
                <w:lang w:val="en-AU" w:eastAsia="ar-SA"/>
              </w:rPr>
            </w:pPr>
            <w:ins w:id="408" w:author="Unknown">
              <w:r w:rsidRPr="00DE3F4E">
                <w:rPr>
                  <w:rFonts w:ascii="Times New Roman" w:eastAsia="Times New Roman" w:hAnsi="Times New Roman" w:cs="Times New Roman"/>
                  <w:kern w:val="1"/>
                  <w:sz w:val="24"/>
                  <w:szCs w:val="24"/>
                  <w:lang w:val="en-AU" w:eastAsia="ar-SA"/>
                </w:rPr>
                <w:t>Martinique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flag:MQ</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0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BA2BB15" wp14:editId="0CEFF750">
                  <wp:extent cx="154305" cy="10287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10" w:author="Unknown"/>
                <w:rFonts w:ascii="Times New Roman" w:eastAsia="Times New Roman" w:hAnsi="Times New Roman" w:cs="Times New Roman"/>
                <w:kern w:val="1"/>
                <w:sz w:val="24"/>
                <w:szCs w:val="24"/>
                <w:lang w:val="en-AU" w:eastAsia="ar-SA"/>
              </w:rPr>
            </w:pPr>
            <w:ins w:id="411" w:author="Unknown">
              <w:r w:rsidRPr="00DE3F4E">
                <w:rPr>
                  <w:rFonts w:ascii="Times New Roman" w:eastAsia="Times New Roman" w:hAnsi="Times New Roman" w:cs="Times New Roman"/>
                  <w:kern w:val="1"/>
                  <w:sz w:val="24"/>
                  <w:szCs w:val="24"/>
                  <w:lang w:val="en-AU" w:eastAsia="ar-SA"/>
                </w:rPr>
                <w:t>Mauritania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1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CEF7401" wp14:editId="39423031">
                  <wp:extent cx="154305" cy="102870"/>
                  <wp:effectExtent l="0" t="0" r="0"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13" w:author="Unknown"/>
                <w:rFonts w:ascii="Times New Roman" w:eastAsia="Times New Roman" w:hAnsi="Times New Roman" w:cs="Times New Roman"/>
                <w:kern w:val="1"/>
                <w:sz w:val="24"/>
                <w:szCs w:val="24"/>
                <w:lang w:val="en-AU" w:eastAsia="ar-SA"/>
              </w:rPr>
            </w:pPr>
            <w:ins w:id="414" w:author="Unknown">
              <w:r w:rsidRPr="00DE3F4E">
                <w:rPr>
                  <w:rFonts w:ascii="Times New Roman" w:eastAsia="Times New Roman" w:hAnsi="Times New Roman" w:cs="Times New Roman"/>
                  <w:kern w:val="1"/>
                  <w:sz w:val="24"/>
                  <w:szCs w:val="24"/>
                  <w:lang w:val="en-AU" w:eastAsia="ar-SA"/>
                </w:rPr>
                <w:t>Mauritius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1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B3F9BF2" wp14:editId="124E6C15">
                  <wp:extent cx="154305" cy="10287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16" w:author="Unknown"/>
                <w:rFonts w:ascii="Times New Roman" w:eastAsia="Times New Roman" w:hAnsi="Times New Roman" w:cs="Times New Roman"/>
                <w:kern w:val="1"/>
                <w:sz w:val="24"/>
                <w:szCs w:val="24"/>
                <w:lang w:val="en-AU" w:eastAsia="ar-SA"/>
              </w:rPr>
            </w:pPr>
            <w:ins w:id="417" w:author="Unknown">
              <w:r w:rsidRPr="00DE3F4E">
                <w:rPr>
                  <w:rFonts w:ascii="Times New Roman" w:eastAsia="Times New Roman" w:hAnsi="Times New Roman" w:cs="Times New Roman"/>
                  <w:kern w:val="1"/>
                  <w:sz w:val="24"/>
                  <w:szCs w:val="24"/>
                  <w:lang w:val="en-AU" w:eastAsia="ar-SA"/>
                </w:rPr>
                <w:t>Mayotte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flag:YT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1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5951AF2" wp14:editId="2437B465">
                  <wp:extent cx="154305" cy="102870"/>
                  <wp:effectExtent l="0" t="0" r="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19" w:author="Unknown"/>
                <w:rFonts w:ascii="Times New Roman" w:eastAsia="Times New Roman" w:hAnsi="Times New Roman" w:cs="Times New Roman"/>
                <w:kern w:val="1"/>
                <w:sz w:val="24"/>
                <w:szCs w:val="24"/>
                <w:lang w:val="en-AU" w:eastAsia="ar-SA"/>
              </w:rPr>
            </w:pPr>
            <w:ins w:id="420" w:author="Unknown">
              <w:r w:rsidRPr="00DE3F4E">
                <w:rPr>
                  <w:rFonts w:ascii="Times New Roman" w:eastAsia="Times New Roman" w:hAnsi="Times New Roman" w:cs="Times New Roman"/>
                  <w:kern w:val="1"/>
                  <w:sz w:val="24"/>
                  <w:szCs w:val="24"/>
                  <w:lang w:val="en-AU" w:eastAsia="ar-SA"/>
                </w:rPr>
                <w:t>Mexico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flag:MX</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2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810518C" wp14:editId="75152CF1">
                  <wp:extent cx="154305" cy="102870"/>
                  <wp:effectExtent l="0" t="0" r="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22" w:author="Unknown"/>
                <w:rFonts w:ascii="Times New Roman" w:eastAsia="Times New Roman" w:hAnsi="Times New Roman" w:cs="Times New Roman"/>
                <w:kern w:val="1"/>
                <w:sz w:val="24"/>
                <w:szCs w:val="24"/>
                <w:lang w:val="en-AU" w:eastAsia="ar-SA"/>
              </w:rPr>
            </w:pPr>
            <w:ins w:id="423" w:author="Unknown">
              <w:r w:rsidRPr="00DE3F4E">
                <w:rPr>
                  <w:rFonts w:ascii="Times New Roman" w:eastAsia="Times New Roman" w:hAnsi="Times New Roman" w:cs="Times New Roman"/>
                  <w:kern w:val="1"/>
                  <w:sz w:val="24"/>
                  <w:szCs w:val="24"/>
                  <w:lang w:val="en-AU" w:eastAsia="ar-SA"/>
                </w:rPr>
                <w:t>Micronesia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flag:FM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2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86A0586" wp14:editId="2662B5C8">
                  <wp:extent cx="154305" cy="102870"/>
                  <wp:effectExtent l="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25" w:author="Unknown"/>
                <w:rFonts w:ascii="Times New Roman" w:eastAsia="Times New Roman" w:hAnsi="Times New Roman" w:cs="Times New Roman"/>
                <w:kern w:val="1"/>
                <w:sz w:val="24"/>
                <w:szCs w:val="24"/>
                <w:lang w:val="en-AU" w:eastAsia="ar-SA"/>
              </w:rPr>
            </w:pPr>
            <w:ins w:id="426" w:author="Unknown">
              <w:r w:rsidRPr="00DE3F4E">
                <w:rPr>
                  <w:rFonts w:ascii="Times New Roman" w:eastAsia="Times New Roman" w:hAnsi="Times New Roman" w:cs="Times New Roman"/>
                  <w:kern w:val="1"/>
                  <w:sz w:val="24"/>
                  <w:szCs w:val="24"/>
                  <w:lang w:val="en-AU" w:eastAsia="ar-SA"/>
                </w:rPr>
                <w:t>Moldova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flag:MD</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2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3E473CD" wp14:editId="5E3B5783">
                  <wp:extent cx="154305" cy="10287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28" w:author="Unknown"/>
                <w:rFonts w:ascii="Times New Roman" w:eastAsia="Times New Roman" w:hAnsi="Times New Roman" w:cs="Times New Roman"/>
                <w:kern w:val="1"/>
                <w:sz w:val="24"/>
                <w:szCs w:val="24"/>
                <w:lang w:val="en-AU" w:eastAsia="ar-SA"/>
              </w:rPr>
            </w:pPr>
            <w:ins w:id="429" w:author="Unknown">
              <w:r w:rsidRPr="00DE3F4E">
                <w:rPr>
                  <w:rFonts w:ascii="Times New Roman" w:eastAsia="Times New Roman" w:hAnsi="Times New Roman" w:cs="Times New Roman"/>
                  <w:kern w:val="1"/>
                  <w:sz w:val="24"/>
                  <w:szCs w:val="24"/>
                  <w:lang w:val="en-AU" w:eastAsia="ar-SA"/>
                </w:rPr>
                <w:t>Monaco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flag:MC</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3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59926D7" wp14:editId="7F73CF4F">
                  <wp:extent cx="154305" cy="102870"/>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31" w:author="Unknown"/>
                <w:rFonts w:ascii="Times New Roman" w:eastAsia="Times New Roman" w:hAnsi="Times New Roman" w:cs="Times New Roman"/>
                <w:kern w:val="1"/>
                <w:sz w:val="24"/>
                <w:szCs w:val="24"/>
                <w:lang w:val="en-AU" w:eastAsia="ar-SA"/>
              </w:rPr>
            </w:pPr>
            <w:ins w:id="432" w:author="Unknown">
              <w:r w:rsidRPr="00DE3F4E">
                <w:rPr>
                  <w:rFonts w:ascii="Times New Roman" w:eastAsia="Times New Roman" w:hAnsi="Times New Roman" w:cs="Times New Roman"/>
                  <w:kern w:val="1"/>
                  <w:sz w:val="24"/>
                  <w:szCs w:val="24"/>
                  <w:lang w:val="en-AU" w:eastAsia="ar-SA"/>
                </w:rPr>
                <w:t>Mongolia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3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8E4F54D" wp14:editId="22A33828">
                  <wp:extent cx="154305" cy="102870"/>
                  <wp:effectExtent l="0" t="0" r="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34" w:author="Unknown"/>
                <w:rFonts w:ascii="Times New Roman" w:eastAsia="Times New Roman" w:hAnsi="Times New Roman" w:cs="Times New Roman"/>
                <w:kern w:val="1"/>
                <w:sz w:val="24"/>
                <w:szCs w:val="24"/>
                <w:lang w:val="en-AU" w:eastAsia="ar-SA"/>
              </w:rPr>
            </w:pPr>
            <w:ins w:id="435" w:author="Unknown">
              <w:r w:rsidRPr="00DE3F4E">
                <w:rPr>
                  <w:rFonts w:ascii="Times New Roman" w:eastAsia="Times New Roman" w:hAnsi="Times New Roman" w:cs="Times New Roman"/>
                  <w:kern w:val="1"/>
                  <w:sz w:val="24"/>
                  <w:szCs w:val="24"/>
                  <w:lang w:val="en-AU" w:eastAsia="ar-SA"/>
                </w:rPr>
                <w:t>Montserrat</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3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AAE1E4F" wp14:editId="34CDBD5A">
                  <wp:extent cx="154305" cy="102870"/>
                  <wp:effectExtent l="0" t="0" r="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37" w:author="Unknown"/>
                <w:rFonts w:ascii="Times New Roman" w:eastAsia="Times New Roman" w:hAnsi="Times New Roman" w:cs="Times New Roman"/>
                <w:kern w:val="1"/>
                <w:sz w:val="24"/>
                <w:szCs w:val="24"/>
                <w:lang w:val="en-AU" w:eastAsia="ar-SA"/>
              </w:rPr>
            </w:pPr>
            <w:ins w:id="438" w:author="Unknown">
              <w:r w:rsidRPr="00DE3F4E">
                <w:rPr>
                  <w:rFonts w:ascii="Times New Roman" w:eastAsia="Times New Roman" w:hAnsi="Times New Roman" w:cs="Times New Roman"/>
                  <w:kern w:val="1"/>
                  <w:sz w:val="24"/>
                  <w:szCs w:val="24"/>
                  <w:lang w:val="en-AU" w:eastAsia="ar-SA"/>
                </w:rPr>
                <w:t>Morocco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3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3E5FAD0" wp14:editId="38D3E497">
                  <wp:extent cx="154305" cy="102870"/>
                  <wp:effectExtent l="0" t="0" r="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40" w:author="Unknown"/>
                <w:rFonts w:ascii="Times New Roman" w:eastAsia="Times New Roman" w:hAnsi="Times New Roman" w:cs="Times New Roman"/>
                <w:kern w:val="1"/>
                <w:sz w:val="24"/>
                <w:szCs w:val="24"/>
                <w:lang w:val="en-AU" w:eastAsia="ar-SA"/>
              </w:rPr>
            </w:pPr>
            <w:ins w:id="441" w:author="Unknown">
              <w:r w:rsidRPr="00DE3F4E">
                <w:rPr>
                  <w:rFonts w:ascii="Times New Roman" w:eastAsia="Times New Roman" w:hAnsi="Times New Roman" w:cs="Times New Roman"/>
                  <w:kern w:val="1"/>
                  <w:sz w:val="24"/>
                  <w:szCs w:val="24"/>
                  <w:lang w:val="en-AU" w:eastAsia="ar-SA"/>
                </w:rPr>
                <w:t>Mozambique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4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3F54554" wp14:editId="63718480">
                  <wp:extent cx="154305" cy="102870"/>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43" w:author="Unknown"/>
                <w:rFonts w:ascii="Times New Roman" w:eastAsia="Times New Roman" w:hAnsi="Times New Roman" w:cs="Times New Roman"/>
                <w:kern w:val="1"/>
                <w:sz w:val="24"/>
                <w:szCs w:val="24"/>
                <w:lang w:val="en-AU" w:eastAsia="ar-SA"/>
              </w:rPr>
            </w:pPr>
            <w:ins w:id="444" w:author="Unknown">
              <w:r w:rsidRPr="00DE3F4E">
                <w:rPr>
                  <w:rFonts w:ascii="Times New Roman" w:eastAsia="Times New Roman" w:hAnsi="Times New Roman" w:cs="Times New Roman"/>
                  <w:kern w:val="1"/>
                  <w:sz w:val="24"/>
                  <w:szCs w:val="24"/>
                  <w:lang w:val="en-AU" w:eastAsia="ar-SA"/>
                </w:rPr>
                <w:t>Myanmar</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4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4F50C4D" wp14:editId="17E5ABBC">
                  <wp:extent cx="154305" cy="102870"/>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46" w:author="Unknown"/>
                <w:rFonts w:ascii="Times New Roman" w:eastAsia="Times New Roman" w:hAnsi="Times New Roman" w:cs="Times New Roman"/>
                <w:kern w:val="1"/>
                <w:sz w:val="24"/>
                <w:szCs w:val="24"/>
                <w:lang w:val="en-AU" w:eastAsia="ar-SA"/>
              </w:rPr>
            </w:pPr>
            <w:ins w:id="447" w:author="Unknown">
              <w:r w:rsidRPr="00DE3F4E">
                <w:rPr>
                  <w:rFonts w:ascii="Times New Roman" w:eastAsia="Times New Roman" w:hAnsi="Times New Roman" w:cs="Times New Roman"/>
                  <w:kern w:val="1"/>
                  <w:sz w:val="24"/>
                  <w:szCs w:val="24"/>
                  <w:lang w:val="en-AU" w:eastAsia="ar-SA"/>
                </w:rPr>
                <w:t>Namibia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4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0FA02E4" wp14:editId="724DDC7C">
                  <wp:extent cx="154305" cy="102870"/>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49" w:author="Unknown"/>
                <w:rFonts w:ascii="Times New Roman" w:eastAsia="Times New Roman" w:hAnsi="Times New Roman" w:cs="Times New Roman"/>
                <w:kern w:val="1"/>
                <w:sz w:val="24"/>
                <w:szCs w:val="24"/>
                <w:lang w:val="en-AU" w:eastAsia="ar-SA"/>
              </w:rPr>
            </w:pPr>
            <w:ins w:id="450" w:author="Unknown">
              <w:r w:rsidRPr="00DE3F4E">
                <w:rPr>
                  <w:rFonts w:ascii="Times New Roman" w:eastAsia="Times New Roman" w:hAnsi="Times New Roman" w:cs="Times New Roman"/>
                  <w:kern w:val="1"/>
                  <w:sz w:val="24"/>
                  <w:szCs w:val="24"/>
                  <w:lang w:val="en-AU" w:eastAsia="ar-SA"/>
                </w:rPr>
                <w:t>Nauru</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5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0108453" wp14:editId="04B120A0">
                  <wp:extent cx="154305" cy="10287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52" w:author="Unknown"/>
                <w:rFonts w:ascii="Times New Roman" w:eastAsia="Times New Roman" w:hAnsi="Times New Roman" w:cs="Times New Roman"/>
                <w:kern w:val="1"/>
                <w:sz w:val="24"/>
                <w:szCs w:val="24"/>
                <w:lang w:val="en-AU" w:eastAsia="ar-SA"/>
              </w:rPr>
            </w:pPr>
            <w:ins w:id="453" w:author="Unknown">
              <w:r w:rsidRPr="00DE3F4E">
                <w:rPr>
                  <w:rFonts w:ascii="Times New Roman" w:eastAsia="Times New Roman" w:hAnsi="Times New Roman" w:cs="Times New Roman"/>
                  <w:kern w:val="1"/>
                  <w:sz w:val="24"/>
                  <w:szCs w:val="24"/>
                  <w:lang w:val="en-AU" w:eastAsia="ar-SA"/>
                </w:rPr>
                <w:t>Nepal</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flag:NP</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5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A3D3DA5" wp14:editId="3A729A2A">
                  <wp:extent cx="154305" cy="102870"/>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55" w:author="Unknown"/>
                <w:rFonts w:ascii="Times New Roman" w:eastAsia="Times New Roman" w:hAnsi="Times New Roman" w:cs="Times New Roman"/>
                <w:kern w:val="1"/>
                <w:sz w:val="24"/>
                <w:szCs w:val="24"/>
                <w:lang w:val="en-AU" w:eastAsia="ar-SA"/>
              </w:rPr>
            </w:pPr>
            <w:ins w:id="456" w:author="Unknown">
              <w:r w:rsidRPr="00DE3F4E">
                <w:rPr>
                  <w:rFonts w:ascii="Times New Roman" w:eastAsia="Times New Roman" w:hAnsi="Times New Roman" w:cs="Times New Roman"/>
                  <w:kern w:val="1"/>
                  <w:sz w:val="24"/>
                  <w:szCs w:val="24"/>
                  <w:lang w:val="en-AU" w:eastAsia="ar-SA"/>
                </w:rPr>
                <w:t>Netherlands Antilles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5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9911213" wp14:editId="2D6F546C">
                  <wp:extent cx="154305" cy="102870"/>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58" w:author="Unknown"/>
                <w:rFonts w:ascii="Times New Roman" w:eastAsia="Times New Roman" w:hAnsi="Times New Roman" w:cs="Times New Roman"/>
                <w:kern w:val="1"/>
                <w:sz w:val="24"/>
                <w:szCs w:val="24"/>
                <w:lang w:val="en-AU" w:eastAsia="ar-SA"/>
              </w:rPr>
            </w:pPr>
            <w:ins w:id="459" w:author="Unknown">
              <w:r w:rsidRPr="00DE3F4E">
                <w:rPr>
                  <w:rFonts w:ascii="Times New Roman" w:eastAsia="Times New Roman" w:hAnsi="Times New Roman" w:cs="Times New Roman"/>
                  <w:kern w:val="1"/>
                  <w:sz w:val="24"/>
                  <w:szCs w:val="24"/>
                  <w:lang w:val="en-AU" w:eastAsia="ar-SA"/>
                </w:rPr>
                <w:t>Netherlands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flag:NL</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6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3066DD5" wp14:editId="48B03981">
                  <wp:extent cx="154305" cy="10287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61" w:author="Unknown"/>
                <w:rFonts w:ascii="Times New Roman" w:eastAsia="Times New Roman" w:hAnsi="Times New Roman" w:cs="Times New Roman"/>
                <w:kern w:val="1"/>
                <w:sz w:val="24"/>
                <w:szCs w:val="24"/>
                <w:lang w:val="en-AU" w:eastAsia="ar-SA"/>
              </w:rPr>
            </w:pPr>
            <w:ins w:id="462" w:author="Unknown">
              <w:r w:rsidRPr="00DE3F4E">
                <w:rPr>
                  <w:rFonts w:ascii="Times New Roman" w:eastAsia="Times New Roman" w:hAnsi="Times New Roman" w:cs="Times New Roman"/>
                  <w:kern w:val="1"/>
                  <w:sz w:val="24"/>
                  <w:szCs w:val="24"/>
                  <w:lang w:val="en-AU" w:eastAsia="ar-SA"/>
                </w:rPr>
                <w:t>New Caledonia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flag:NC</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6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B9ADB63" wp14:editId="6EDF306A">
                  <wp:extent cx="154305" cy="10287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64" w:author="Unknown"/>
                <w:rFonts w:ascii="Times New Roman" w:eastAsia="Times New Roman" w:hAnsi="Times New Roman" w:cs="Times New Roman"/>
                <w:kern w:val="1"/>
                <w:sz w:val="24"/>
                <w:szCs w:val="24"/>
                <w:lang w:val="en-AU" w:eastAsia="ar-SA"/>
              </w:rPr>
            </w:pPr>
            <w:ins w:id="465" w:author="Unknown">
              <w:r w:rsidRPr="00DE3F4E">
                <w:rPr>
                  <w:rFonts w:ascii="Times New Roman" w:eastAsia="Times New Roman" w:hAnsi="Times New Roman" w:cs="Times New Roman"/>
                  <w:kern w:val="1"/>
                  <w:sz w:val="24"/>
                  <w:szCs w:val="24"/>
                  <w:lang w:val="en-AU" w:eastAsia="ar-SA"/>
                </w:rPr>
                <w:t>New Zealand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6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3514F58" wp14:editId="615D879B">
                  <wp:extent cx="154305" cy="10287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67" w:author="Unknown"/>
                <w:rFonts w:ascii="Times New Roman" w:eastAsia="Times New Roman" w:hAnsi="Times New Roman" w:cs="Times New Roman"/>
                <w:kern w:val="1"/>
                <w:sz w:val="24"/>
                <w:szCs w:val="24"/>
                <w:lang w:val="en-AU" w:eastAsia="ar-SA"/>
              </w:rPr>
            </w:pPr>
            <w:ins w:id="468" w:author="Unknown">
              <w:r w:rsidRPr="00DE3F4E">
                <w:rPr>
                  <w:rFonts w:ascii="Times New Roman" w:eastAsia="Times New Roman" w:hAnsi="Times New Roman" w:cs="Times New Roman"/>
                  <w:kern w:val="1"/>
                  <w:sz w:val="24"/>
                  <w:szCs w:val="24"/>
                  <w:lang w:val="en-AU" w:eastAsia="ar-SA"/>
                </w:rPr>
                <w:t>Nicaragua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6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C283EB2" wp14:editId="0EFA0709">
                  <wp:extent cx="154305" cy="10287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70" w:author="Unknown"/>
                <w:rFonts w:ascii="Times New Roman" w:eastAsia="Times New Roman" w:hAnsi="Times New Roman" w:cs="Times New Roman"/>
                <w:kern w:val="1"/>
                <w:sz w:val="24"/>
                <w:szCs w:val="24"/>
                <w:lang w:val="en-AU" w:eastAsia="ar-SA"/>
              </w:rPr>
            </w:pPr>
            <w:ins w:id="471" w:author="Unknown">
              <w:r w:rsidRPr="00DE3F4E">
                <w:rPr>
                  <w:rFonts w:ascii="Times New Roman" w:eastAsia="Times New Roman" w:hAnsi="Times New Roman" w:cs="Times New Roman"/>
                  <w:kern w:val="1"/>
                  <w:sz w:val="24"/>
                  <w:szCs w:val="24"/>
                  <w:lang w:val="en-AU" w:eastAsia="ar-SA"/>
                </w:rPr>
                <w:t>Niger</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7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8ECABFA" wp14:editId="1A8E6925">
                  <wp:extent cx="154305" cy="10287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73" w:author="Unknown"/>
                <w:rFonts w:ascii="Times New Roman" w:eastAsia="Times New Roman" w:hAnsi="Times New Roman" w:cs="Times New Roman"/>
                <w:kern w:val="1"/>
                <w:sz w:val="24"/>
                <w:szCs w:val="24"/>
                <w:lang w:val="en-AU" w:eastAsia="ar-SA"/>
              </w:rPr>
            </w:pPr>
            <w:ins w:id="474" w:author="Unknown">
              <w:r w:rsidRPr="00DE3F4E">
                <w:rPr>
                  <w:rFonts w:ascii="Times New Roman" w:eastAsia="Times New Roman" w:hAnsi="Times New Roman" w:cs="Times New Roman"/>
                  <w:kern w:val="1"/>
                  <w:sz w:val="24"/>
                  <w:szCs w:val="24"/>
                  <w:lang w:val="en-AU" w:eastAsia="ar-SA"/>
                </w:rPr>
                <w:t>Nigeria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7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4646351" wp14:editId="7A430113">
                  <wp:extent cx="154305" cy="10287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76" w:author="Unknown"/>
                <w:rFonts w:ascii="Times New Roman" w:eastAsia="Times New Roman" w:hAnsi="Times New Roman" w:cs="Times New Roman"/>
                <w:kern w:val="1"/>
                <w:sz w:val="24"/>
                <w:szCs w:val="24"/>
                <w:lang w:val="en-AU" w:eastAsia="ar-SA"/>
              </w:rPr>
            </w:pPr>
            <w:ins w:id="477" w:author="Unknown">
              <w:r w:rsidRPr="00DE3F4E">
                <w:rPr>
                  <w:rFonts w:ascii="Times New Roman" w:eastAsia="Times New Roman" w:hAnsi="Times New Roman" w:cs="Times New Roman"/>
                  <w:kern w:val="1"/>
                  <w:sz w:val="24"/>
                  <w:szCs w:val="24"/>
                  <w:lang w:val="en-AU" w:eastAsia="ar-SA"/>
                </w:rPr>
                <w:t>Niue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7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78D3042" wp14:editId="7E8145A4">
                  <wp:extent cx="154305" cy="10287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20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79" w:author="Unknown"/>
                <w:rFonts w:ascii="Times New Roman" w:eastAsia="Times New Roman" w:hAnsi="Times New Roman" w:cs="Times New Roman"/>
                <w:kern w:val="1"/>
                <w:sz w:val="24"/>
                <w:szCs w:val="24"/>
                <w:lang w:val="en-AU" w:eastAsia="ar-SA"/>
              </w:rPr>
            </w:pPr>
            <w:ins w:id="480" w:author="Unknown">
              <w:r w:rsidRPr="00DE3F4E">
                <w:rPr>
                  <w:rFonts w:ascii="Times New Roman" w:eastAsia="Times New Roman" w:hAnsi="Times New Roman" w:cs="Times New Roman"/>
                  <w:kern w:val="1"/>
                  <w:sz w:val="24"/>
                  <w:szCs w:val="24"/>
                  <w:lang w:val="en-AU" w:eastAsia="ar-SA"/>
                </w:rPr>
                <w:t>Norfolk Island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flag:NF</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8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059938C" wp14:editId="477E3C26">
                  <wp:extent cx="154305" cy="10287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82" w:author="Unknown"/>
                <w:rFonts w:ascii="Times New Roman" w:eastAsia="Times New Roman" w:hAnsi="Times New Roman" w:cs="Times New Roman"/>
                <w:kern w:val="1"/>
                <w:sz w:val="24"/>
                <w:szCs w:val="24"/>
                <w:lang w:val="en-AU" w:eastAsia="ar-SA"/>
              </w:rPr>
            </w:pPr>
            <w:ins w:id="483" w:author="Unknown">
              <w:r w:rsidRPr="00DE3F4E">
                <w:rPr>
                  <w:rFonts w:ascii="Times New Roman" w:eastAsia="Times New Roman" w:hAnsi="Times New Roman" w:cs="Times New Roman"/>
                  <w:kern w:val="1"/>
                  <w:sz w:val="24"/>
                  <w:szCs w:val="24"/>
                  <w:lang w:val="en-AU" w:eastAsia="ar-SA"/>
                </w:rPr>
                <w:t>Northern Mariana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flag:MP</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8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lastRenderedPageBreak/>
              <w:drawing>
                <wp:inline distT="0" distB="0" distL="0" distR="0" wp14:anchorId="50D652EC" wp14:editId="49380EC3">
                  <wp:extent cx="154305" cy="10287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85" w:author="Unknown"/>
                <w:rFonts w:ascii="Times New Roman" w:eastAsia="Times New Roman" w:hAnsi="Times New Roman" w:cs="Times New Roman"/>
                <w:kern w:val="1"/>
                <w:sz w:val="24"/>
                <w:szCs w:val="24"/>
                <w:lang w:val="en-AU" w:eastAsia="ar-SA"/>
              </w:rPr>
            </w:pPr>
            <w:ins w:id="486" w:author="Unknown">
              <w:r w:rsidRPr="00DE3F4E">
                <w:rPr>
                  <w:rFonts w:ascii="Times New Roman" w:eastAsia="Times New Roman" w:hAnsi="Times New Roman" w:cs="Times New Roman"/>
                  <w:kern w:val="1"/>
                  <w:sz w:val="24"/>
                  <w:szCs w:val="24"/>
                  <w:lang w:val="en-AU" w:eastAsia="ar-SA"/>
                </w:rPr>
                <w:t>Norway</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flag:NO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8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69B1F51" wp14:editId="080D1D0D">
                  <wp:extent cx="154305" cy="102870"/>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88" w:author="Unknown"/>
                <w:rFonts w:ascii="Times New Roman" w:eastAsia="Times New Roman" w:hAnsi="Times New Roman" w:cs="Times New Roman"/>
                <w:kern w:val="1"/>
                <w:sz w:val="24"/>
                <w:szCs w:val="24"/>
                <w:lang w:val="en-AU" w:eastAsia="ar-SA"/>
              </w:rPr>
            </w:pPr>
            <w:ins w:id="489" w:author="Unknown">
              <w:r w:rsidRPr="00DE3F4E">
                <w:rPr>
                  <w:rFonts w:ascii="Times New Roman" w:eastAsia="Times New Roman" w:hAnsi="Times New Roman" w:cs="Times New Roman"/>
                  <w:kern w:val="1"/>
                  <w:sz w:val="24"/>
                  <w:szCs w:val="24"/>
                  <w:lang w:val="en-AU" w:eastAsia="ar-SA"/>
                </w:rPr>
                <w:t>Oman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flag:OM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9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A203F28" wp14:editId="4223CDA7">
                  <wp:extent cx="154305" cy="102870"/>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91" w:author="Unknown"/>
                <w:rFonts w:ascii="Times New Roman" w:eastAsia="Times New Roman" w:hAnsi="Times New Roman" w:cs="Times New Roman"/>
                <w:kern w:val="1"/>
                <w:sz w:val="24"/>
                <w:szCs w:val="24"/>
                <w:lang w:val="en-AU" w:eastAsia="ar-SA"/>
              </w:rPr>
            </w:pPr>
            <w:ins w:id="492" w:author="Unknown">
              <w:r w:rsidRPr="00DE3F4E">
                <w:rPr>
                  <w:rFonts w:ascii="Times New Roman" w:eastAsia="Times New Roman" w:hAnsi="Times New Roman" w:cs="Times New Roman"/>
                  <w:kern w:val="1"/>
                  <w:sz w:val="24"/>
                  <w:szCs w:val="24"/>
                  <w:lang w:val="en-AU" w:eastAsia="ar-SA"/>
                </w:rPr>
                <w:t>Pakistan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flag:PK</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9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2955DB3" wp14:editId="67389AA7">
                  <wp:extent cx="154305" cy="102870"/>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21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94" w:author="Unknown"/>
                <w:rFonts w:ascii="Times New Roman" w:eastAsia="Times New Roman" w:hAnsi="Times New Roman" w:cs="Times New Roman"/>
                <w:kern w:val="1"/>
                <w:sz w:val="24"/>
                <w:szCs w:val="24"/>
                <w:lang w:val="en-AU" w:eastAsia="ar-SA"/>
              </w:rPr>
            </w:pPr>
            <w:ins w:id="495" w:author="Unknown">
              <w:r w:rsidRPr="00DE3F4E">
                <w:rPr>
                  <w:rFonts w:ascii="Times New Roman" w:eastAsia="Times New Roman" w:hAnsi="Times New Roman" w:cs="Times New Roman"/>
                  <w:kern w:val="1"/>
                  <w:sz w:val="24"/>
                  <w:szCs w:val="24"/>
                  <w:lang w:val="en-AU" w:eastAsia="ar-SA"/>
                </w:rPr>
                <w:t>Palau</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flag:PW</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9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191F7D3" wp14:editId="57DD167E">
                  <wp:extent cx="154305" cy="102870"/>
                  <wp:effectExtent l="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497" w:author="Unknown"/>
                <w:rFonts w:ascii="Times New Roman" w:eastAsia="Times New Roman" w:hAnsi="Times New Roman" w:cs="Times New Roman"/>
                <w:kern w:val="1"/>
                <w:sz w:val="24"/>
                <w:szCs w:val="24"/>
                <w:lang w:val="en-AU" w:eastAsia="ar-SA"/>
              </w:rPr>
            </w:pPr>
            <w:proofErr w:type="spellStart"/>
            <w:ins w:id="498" w:author="Unknown">
              <w:r w:rsidRPr="00DE3F4E">
                <w:rPr>
                  <w:rFonts w:ascii="Times New Roman" w:eastAsia="Times New Roman" w:hAnsi="Times New Roman" w:cs="Times New Roman"/>
                  <w:kern w:val="1"/>
                  <w:sz w:val="24"/>
                  <w:szCs w:val="24"/>
                  <w:lang w:val="en-AU" w:eastAsia="ar-SA"/>
                </w:rPr>
                <w:t>Palestina</w:t>
              </w:r>
              <w:proofErr w:type="spellEnd"/>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49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7B4CC7F" wp14:editId="4E15F895">
                  <wp:extent cx="154305" cy="10287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00" w:author="Unknown"/>
                <w:rFonts w:ascii="Times New Roman" w:eastAsia="Times New Roman" w:hAnsi="Times New Roman" w:cs="Times New Roman"/>
                <w:kern w:val="1"/>
                <w:sz w:val="24"/>
                <w:szCs w:val="24"/>
                <w:lang w:val="en-AU" w:eastAsia="ar-SA"/>
              </w:rPr>
            </w:pPr>
            <w:ins w:id="501" w:author="Unknown">
              <w:r w:rsidRPr="00DE3F4E">
                <w:rPr>
                  <w:rFonts w:ascii="Times New Roman" w:eastAsia="Times New Roman" w:hAnsi="Times New Roman" w:cs="Times New Roman"/>
                  <w:kern w:val="1"/>
                  <w:sz w:val="24"/>
                  <w:szCs w:val="24"/>
                  <w:lang w:val="en-AU" w:eastAsia="ar-SA"/>
                </w:rPr>
                <w:t>Panama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0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BEE3ACE" wp14:editId="3D52C009">
                  <wp:extent cx="154305" cy="102870"/>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03" w:author="Unknown"/>
                <w:rFonts w:ascii="Times New Roman" w:eastAsia="Times New Roman" w:hAnsi="Times New Roman" w:cs="Times New Roman"/>
                <w:kern w:val="1"/>
                <w:sz w:val="24"/>
                <w:szCs w:val="24"/>
                <w:lang w:val="en-AU" w:eastAsia="ar-SA"/>
              </w:rPr>
            </w:pPr>
            <w:ins w:id="504" w:author="Unknown">
              <w:r w:rsidRPr="00DE3F4E">
                <w:rPr>
                  <w:rFonts w:ascii="Times New Roman" w:eastAsia="Times New Roman" w:hAnsi="Times New Roman" w:cs="Times New Roman"/>
                  <w:kern w:val="1"/>
                  <w:sz w:val="24"/>
                  <w:szCs w:val="24"/>
                  <w:lang w:val="en-AU" w:eastAsia="ar-SA"/>
                </w:rPr>
                <w:t>Papua New Guinea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0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A9DF2E3" wp14:editId="087BAB3C">
                  <wp:extent cx="154305" cy="102870"/>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21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06" w:author="Unknown"/>
                <w:rFonts w:ascii="Times New Roman" w:eastAsia="Times New Roman" w:hAnsi="Times New Roman" w:cs="Times New Roman"/>
                <w:kern w:val="1"/>
                <w:sz w:val="24"/>
                <w:szCs w:val="24"/>
                <w:lang w:val="en-AU" w:eastAsia="ar-SA"/>
              </w:rPr>
            </w:pPr>
            <w:ins w:id="507" w:author="Unknown">
              <w:r w:rsidRPr="00DE3F4E">
                <w:rPr>
                  <w:rFonts w:ascii="Times New Roman" w:eastAsia="Times New Roman" w:hAnsi="Times New Roman" w:cs="Times New Roman"/>
                  <w:kern w:val="1"/>
                  <w:sz w:val="24"/>
                  <w:szCs w:val="24"/>
                  <w:lang w:val="en-AU" w:eastAsia="ar-SA"/>
                </w:rPr>
                <w:t>Paraguay</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flag:PY</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0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B64DC31" wp14:editId="375FEA8A">
                  <wp:extent cx="154305" cy="102870"/>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09" w:author="Unknown"/>
                <w:rFonts w:ascii="Times New Roman" w:eastAsia="Times New Roman" w:hAnsi="Times New Roman" w:cs="Times New Roman"/>
                <w:kern w:val="1"/>
                <w:sz w:val="24"/>
                <w:szCs w:val="24"/>
                <w:lang w:val="en-AU" w:eastAsia="ar-SA"/>
              </w:rPr>
            </w:pPr>
            <w:ins w:id="510" w:author="Unknown">
              <w:r w:rsidRPr="00DE3F4E">
                <w:rPr>
                  <w:rFonts w:ascii="Times New Roman" w:eastAsia="Times New Roman" w:hAnsi="Times New Roman" w:cs="Times New Roman"/>
                  <w:kern w:val="1"/>
                  <w:sz w:val="24"/>
                  <w:szCs w:val="24"/>
                  <w:lang w:val="en-AU" w:eastAsia="ar-SA"/>
                </w:rPr>
                <w:t>Peru</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1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5B58672" wp14:editId="4FF3CD35">
                  <wp:extent cx="154305" cy="102870"/>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12" w:author="Unknown"/>
                <w:rFonts w:ascii="Times New Roman" w:eastAsia="Times New Roman" w:hAnsi="Times New Roman" w:cs="Times New Roman"/>
                <w:kern w:val="1"/>
                <w:sz w:val="24"/>
                <w:szCs w:val="24"/>
                <w:lang w:val="en-AU" w:eastAsia="ar-SA"/>
              </w:rPr>
            </w:pPr>
            <w:ins w:id="513" w:author="Unknown">
              <w:r w:rsidRPr="00DE3F4E">
                <w:rPr>
                  <w:rFonts w:ascii="Times New Roman" w:eastAsia="Times New Roman" w:hAnsi="Times New Roman" w:cs="Times New Roman"/>
                  <w:kern w:val="1"/>
                  <w:sz w:val="24"/>
                  <w:szCs w:val="24"/>
                  <w:lang w:val="en-AU" w:eastAsia="ar-SA"/>
                </w:rPr>
                <w:t>Philippines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flag:PH</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1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7144597" wp14:editId="3FBE9BCE">
                  <wp:extent cx="154305" cy="102870"/>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15" w:author="Unknown"/>
                <w:rFonts w:ascii="Times New Roman" w:eastAsia="Times New Roman" w:hAnsi="Times New Roman" w:cs="Times New Roman"/>
                <w:kern w:val="1"/>
                <w:sz w:val="24"/>
                <w:szCs w:val="24"/>
                <w:lang w:val="en-AU" w:eastAsia="ar-SA"/>
              </w:rPr>
            </w:pPr>
            <w:ins w:id="516" w:author="Unknown">
              <w:r w:rsidRPr="00DE3F4E">
                <w:rPr>
                  <w:rFonts w:ascii="Times New Roman" w:eastAsia="Times New Roman" w:hAnsi="Times New Roman" w:cs="Times New Roman"/>
                  <w:kern w:val="1"/>
                  <w:sz w:val="24"/>
                  <w:szCs w:val="24"/>
                  <w:lang w:val="en-AU" w:eastAsia="ar-SA"/>
                </w:rPr>
                <w:t>Pitcairn Island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1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E6C0189" wp14:editId="6083941F">
                  <wp:extent cx="154305" cy="10287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18" w:author="Unknown"/>
                <w:rFonts w:ascii="Times New Roman" w:eastAsia="Times New Roman" w:hAnsi="Times New Roman" w:cs="Times New Roman"/>
                <w:kern w:val="1"/>
                <w:sz w:val="24"/>
                <w:szCs w:val="24"/>
                <w:lang w:val="en-AU" w:eastAsia="ar-SA"/>
              </w:rPr>
            </w:pPr>
            <w:ins w:id="519" w:author="Unknown">
              <w:r w:rsidRPr="00DE3F4E">
                <w:rPr>
                  <w:rFonts w:ascii="Times New Roman" w:eastAsia="Times New Roman" w:hAnsi="Times New Roman" w:cs="Times New Roman"/>
                  <w:kern w:val="1"/>
                  <w:sz w:val="24"/>
                  <w:szCs w:val="24"/>
                  <w:lang w:val="en-AU" w:eastAsia="ar-SA"/>
                </w:rPr>
                <w:t>Poland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flag:PL</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2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2D661AC" wp14:editId="656DD95A">
                  <wp:extent cx="154305" cy="10287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21" w:author="Unknown"/>
                <w:rFonts w:ascii="Times New Roman" w:eastAsia="Times New Roman" w:hAnsi="Times New Roman" w:cs="Times New Roman"/>
                <w:kern w:val="1"/>
                <w:sz w:val="24"/>
                <w:szCs w:val="24"/>
                <w:lang w:val="en-AU" w:eastAsia="ar-SA"/>
              </w:rPr>
            </w:pPr>
            <w:ins w:id="522" w:author="Unknown">
              <w:r w:rsidRPr="00DE3F4E">
                <w:rPr>
                  <w:rFonts w:ascii="Times New Roman" w:eastAsia="Times New Roman" w:hAnsi="Times New Roman" w:cs="Times New Roman"/>
                  <w:kern w:val="1"/>
                  <w:sz w:val="24"/>
                  <w:szCs w:val="24"/>
                  <w:lang w:val="en-AU" w:eastAsia="ar-SA"/>
                </w:rPr>
                <w:t>Portugal</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2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23831AE" wp14:editId="00D6ADD7">
                  <wp:extent cx="154305" cy="10287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24" w:author="Unknown"/>
                <w:rFonts w:ascii="Times New Roman" w:eastAsia="Times New Roman" w:hAnsi="Times New Roman" w:cs="Times New Roman"/>
                <w:kern w:val="1"/>
                <w:sz w:val="24"/>
                <w:szCs w:val="24"/>
                <w:lang w:val="en-AU" w:eastAsia="ar-SA"/>
              </w:rPr>
            </w:pPr>
            <w:ins w:id="525" w:author="Unknown">
              <w:r w:rsidRPr="00DE3F4E">
                <w:rPr>
                  <w:rFonts w:ascii="Times New Roman" w:eastAsia="Times New Roman" w:hAnsi="Times New Roman" w:cs="Times New Roman"/>
                  <w:kern w:val="1"/>
                  <w:sz w:val="24"/>
                  <w:szCs w:val="24"/>
                  <w:lang w:val="en-AU" w:eastAsia="ar-SA"/>
                </w:rPr>
                <w:t>Puerto Rico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2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6D7CB79" wp14:editId="5FA5CDE7">
                  <wp:extent cx="154305" cy="10287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27" w:author="Unknown"/>
                <w:rFonts w:ascii="Times New Roman" w:eastAsia="Times New Roman" w:hAnsi="Times New Roman" w:cs="Times New Roman"/>
                <w:kern w:val="1"/>
                <w:sz w:val="24"/>
                <w:szCs w:val="24"/>
                <w:lang w:val="en-AU" w:eastAsia="ar-SA"/>
              </w:rPr>
            </w:pPr>
            <w:ins w:id="528" w:author="Unknown">
              <w:r w:rsidRPr="00DE3F4E">
                <w:rPr>
                  <w:rFonts w:ascii="Times New Roman" w:eastAsia="Times New Roman" w:hAnsi="Times New Roman" w:cs="Times New Roman"/>
                  <w:kern w:val="1"/>
                  <w:sz w:val="24"/>
                  <w:szCs w:val="24"/>
                  <w:lang w:val="en-AU" w:eastAsia="ar-SA"/>
                </w:rPr>
                <w:t>Qatar</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flag:QA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2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6D90044" wp14:editId="7DEC1960">
                  <wp:extent cx="154305" cy="10287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30" w:author="Unknown"/>
                <w:rFonts w:ascii="Times New Roman" w:eastAsia="Times New Roman" w:hAnsi="Times New Roman" w:cs="Times New Roman"/>
                <w:kern w:val="1"/>
                <w:sz w:val="24"/>
                <w:szCs w:val="24"/>
                <w:lang w:val="en-AU" w:eastAsia="ar-SA"/>
              </w:rPr>
            </w:pPr>
            <w:ins w:id="531" w:author="Unknown">
              <w:r w:rsidRPr="00DE3F4E">
                <w:rPr>
                  <w:rFonts w:ascii="Times New Roman" w:eastAsia="Times New Roman" w:hAnsi="Times New Roman" w:cs="Times New Roman"/>
                  <w:kern w:val="1"/>
                  <w:sz w:val="24"/>
                  <w:szCs w:val="24"/>
                  <w:lang w:val="en-AU" w:eastAsia="ar-SA"/>
                </w:rPr>
                <w:t>Reunion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flag:RE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3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5966EA2" wp14:editId="571F394E">
                  <wp:extent cx="154305" cy="10287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33" w:author="Unknown"/>
                <w:rFonts w:ascii="Times New Roman" w:eastAsia="Times New Roman" w:hAnsi="Times New Roman" w:cs="Times New Roman"/>
                <w:kern w:val="1"/>
                <w:sz w:val="24"/>
                <w:szCs w:val="24"/>
                <w:lang w:val="en-AU" w:eastAsia="ar-SA"/>
              </w:rPr>
            </w:pPr>
            <w:ins w:id="534" w:author="Unknown">
              <w:r w:rsidRPr="00DE3F4E">
                <w:rPr>
                  <w:rFonts w:ascii="Times New Roman" w:eastAsia="Times New Roman" w:hAnsi="Times New Roman" w:cs="Times New Roman"/>
                  <w:kern w:val="1"/>
                  <w:sz w:val="24"/>
                  <w:szCs w:val="24"/>
                  <w:lang w:val="en-AU" w:eastAsia="ar-SA"/>
                </w:rPr>
                <w:t>Romania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flag:RO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3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3E65A39" wp14:editId="17202456">
                  <wp:extent cx="154305" cy="10287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36" w:author="Unknown"/>
                <w:rFonts w:ascii="Times New Roman" w:eastAsia="Times New Roman" w:hAnsi="Times New Roman" w:cs="Times New Roman"/>
                <w:kern w:val="1"/>
                <w:sz w:val="24"/>
                <w:szCs w:val="24"/>
                <w:lang w:val="en-AU" w:eastAsia="ar-SA"/>
              </w:rPr>
            </w:pPr>
            <w:ins w:id="537" w:author="Unknown">
              <w:r w:rsidRPr="00DE3F4E">
                <w:rPr>
                  <w:rFonts w:ascii="Times New Roman" w:eastAsia="Times New Roman" w:hAnsi="Times New Roman" w:cs="Times New Roman"/>
                  <w:kern w:val="1"/>
                  <w:sz w:val="24"/>
                  <w:szCs w:val="24"/>
                  <w:lang w:val="en-AU" w:eastAsia="ar-SA"/>
                </w:rPr>
                <w:t>Serbia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flag:RS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3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71EB2BC" wp14:editId="7FBBB8AD">
                  <wp:extent cx="154305" cy="10287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39" w:author="Unknown"/>
                <w:rFonts w:ascii="Times New Roman" w:eastAsia="Times New Roman" w:hAnsi="Times New Roman" w:cs="Times New Roman"/>
                <w:kern w:val="1"/>
                <w:sz w:val="24"/>
                <w:szCs w:val="24"/>
                <w:lang w:val="en-AU" w:eastAsia="ar-SA"/>
              </w:rPr>
            </w:pPr>
            <w:ins w:id="540" w:author="Unknown">
              <w:r w:rsidRPr="00DE3F4E">
                <w:rPr>
                  <w:rFonts w:ascii="Times New Roman" w:eastAsia="Times New Roman" w:hAnsi="Times New Roman" w:cs="Times New Roman"/>
                  <w:kern w:val="1"/>
                  <w:sz w:val="24"/>
                  <w:szCs w:val="24"/>
                  <w:lang w:val="en-AU" w:eastAsia="ar-SA"/>
                </w:rPr>
                <w:t>Russian Federation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flag:RU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4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FA8B1A4" wp14:editId="65B3D6E3">
                  <wp:extent cx="154305" cy="10287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42" w:author="Unknown"/>
                <w:rFonts w:ascii="Times New Roman" w:eastAsia="Times New Roman" w:hAnsi="Times New Roman" w:cs="Times New Roman"/>
                <w:kern w:val="1"/>
                <w:sz w:val="24"/>
                <w:szCs w:val="24"/>
                <w:lang w:val="en-AU" w:eastAsia="ar-SA"/>
              </w:rPr>
            </w:pPr>
            <w:ins w:id="543" w:author="Unknown">
              <w:r w:rsidRPr="00DE3F4E">
                <w:rPr>
                  <w:rFonts w:ascii="Times New Roman" w:eastAsia="Times New Roman" w:hAnsi="Times New Roman" w:cs="Times New Roman"/>
                  <w:kern w:val="1"/>
                  <w:sz w:val="24"/>
                  <w:szCs w:val="24"/>
                  <w:lang w:val="en-AU" w:eastAsia="ar-SA"/>
                </w:rPr>
                <w:t>Rwanda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flag:RW</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4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F47BB66" wp14:editId="3DED1857">
                  <wp:extent cx="154305" cy="10287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45" w:author="Unknown"/>
                <w:rFonts w:ascii="Times New Roman" w:eastAsia="Times New Roman" w:hAnsi="Times New Roman" w:cs="Times New Roman"/>
                <w:kern w:val="1"/>
                <w:sz w:val="24"/>
                <w:szCs w:val="24"/>
                <w:lang w:val="en-AU" w:eastAsia="ar-SA"/>
              </w:rPr>
            </w:pPr>
            <w:ins w:id="546" w:author="Unknown">
              <w:r w:rsidRPr="00DE3F4E">
                <w:rPr>
                  <w:rFonts w:ascii="Times New Roman" w:eastAsia="Times New Roman" w:hAnsi="Times New Roman" w:cs="Times New Roman"/>
                  <w:kern w:val="1"/>
                  <w:sz w:val="24"/>
                  <w:szCs w:val="24"/>
                  <w:lang w:val="en-AU" w:eastAsia="ar-SA"/>
                </w:rPr>
                <w:t>St. Helena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flag:SH</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4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BCB84BE" wp14:editId="59B03D45">
                  <wp:extent cx="154305" cy="10287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48" w:author="Unknown"/>
                <w:rFonts w:ascii="Times New Roman" w:eastAsia="Times New Roman" w:hAnsi="Times New Roman" w:cs="Times New Roman"/>
                <w:kern w:val="1"/>
                <w:sz w:val="24"/>
                <w:szCs w:val="24"/>
                <w:lang w:val="en-AU" w:eastAsia="ar-SA"/>
              </w:rPr>
            </w:pPr>
            <w:ins w:id="549" w:author="Unknown">
              <w:r w:rsidRPr="00DE3F4E">
                <w:rPr>
                  <w:rFonts w:ascii="Times New Roman" w:eastAsia="Times New Roman" w:hAnsi="Times New Roman" w:cs="Times New Roman"/>
                  <w:kern w:val="1"/>
                  <w:sz w:val="24"/>
                  <w:szCs w:val="24"/>
                  <w:lang w:val="en-AU" w:eastAsia="ar-SA"/>
                </w:rPr>
                <w:t>St. Kitts and Nevis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flag:KN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5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92B6E82" wp14:editId="723B6763">
                  <wp:extent cx="154305" cy="10287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51" w:author="Unknown"/>
                <w:rFonts w:ascii="Times New Roman" w:eastAsia="Times New Roman" w:hAnsi="Times New Roman" w:cs="Times New Roman"/>
                <w:kern w:val="1"/>
                <w:sz w:val="24"/>
                <w:szCs w:val="24"/>
                <w:lang w:val="en-AU" w:eastAsia="ar-SA"/>
              </w:rPr>
            </w:pPr>
            <w:ins w:id="552" w:author="Unknown">
              <w:r w:rsidRPr="00DE3F4E">
                <w:rPr>
                  <w:rFonts w:ascii="Times New Roman" w:eastAsia="Times New Roman" w:hAnsi="Times New Roman" w:cs="Times New Roman"/>
                  <w:kern w:val="1"/>
                  <w:sz w:val="24"/>
                  <w:szCs w:val="24"/>
                  <w:lang w:val="en-AU" w:eastAsia="ar-SA"/>
                </w:rPr>
                <w:t>St. Lucia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flag:LC</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5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BFA2BF6" wp14:editId="777564E4">
                  <wp:extent cx="154305" cy="10287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54" w:author="Unknown"/>
                <w:rFonts w:ascii="Times New Roman" w:eastAsia="Times New Roman" w:hAnsi="Times New Roman" w:cs="Times New Roman"/>
                <w:kern w:val="1"/>
                <w:sz w:val="24"/>
                <w:szCs w:val="24"/>
                <w:lang w:val="en-AU" w:eastAsia="ar-SA"/>
              </w:rPr>
            </w:pPr>
            <w:ins w:id="555" w:author="Unknown">
              <w:r w:rsidRPr="00DE3F4E">
                <w:rPr>
                  <w:rFonts w:ascii="Times New Roman" w:eastAsia="Times New Roman" w:hAnsi="Times New Roman" w:cs="Times New Roman"/>
                  <w:kern w:val="1"/>
                  <w:sz w:val="24"/>
                  <w:szCs w:val="24"/>
                  <w:lang w:val="en-AU" w:eastAsia="ar-SA"/>
                </w:rPr>
                <w:t>St. Pierre and Miquelon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flag:PM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5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DAC67A6" wp14:editId="0A115002">
                  <wp:extent cx="154305" cy="10287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23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57" w:author="Unknown"/>
                <w:rFonts w:ascii="Times New Roman" w:eastAsia="Times New Roman" w:hAnsi="Times New Roman" w:cs="Times New Roman"/>
                <w:kern w:val="1"/>
                <w:sz w:val="24"/>
                <w:szCs w:val="24"/>
                <w:lang w:val="en-AU" w:eastAsia="ar-SA"/>
              </w:rPr>
            </w:pPr>
            <w:ins w:id="558" w:author="Unknown">
              <w:r w:rsidRPr="00DE3F4E">
                <w:rPr>
                  <w:rFonts w:ascii="Times New Roman" w:eastAsia="Times New Roman" w:hAnsi="Times New Roman" w:cs="Times New Roman"/>
                  <w:kern w:val="1"/>
                  <w:sz w:val="24"/>
                  <w:szCs w:val="24"/>
                  <w:lang w:val="en-AU" w:eastAsia="ar-SA"/>
                </w:rPr>
                <w:t>St. Vincent and the Grenadines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flag:VC</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5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5370436" wp14:editId="3AA98141">
                  <wp:extent cx="154305" cy="10287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60" w:author="Unknown"/>
                <w:rFonts w:ascii="Times New Roman" w:eastAsia="Times New Roman" w:hAnsi="Times New Roman" w:cs="Times New Roman"/>
                <w:kern w:val="1"/>
                <w:sz w:val="24"/>
                <w:szCs w:val="24"/>
                <w:lang w:val="en-AU" w:eastAsia="ar-SA"/>
              </w:rPr>
            </w:pPr>
            <w:ins w:id="561" w:author="Unknown">
              <w:r w:rsidRPr="00DE3F4E">
                <w:rPr>
                  <w:rFonts w:ascii="Times New Roman" w:eastAsia="Times New Roman" w:hAnsi="Times New Roman" w:cs="Times New Roman"/>
                  <w:kern w:val="1"/>
                  <w:sz w:val="24"/>
                  <w:szCs w:val="24"/>
                  <w:lang w:val="en-AU" w:eastAsia="ar-SA"/>
                </w:rPr>
                <w:t>Samoa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flag:WS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6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3D07B33" wp14:editId="40130C2C">
                  <wp:extent cx="154305" cy="10287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63" w:author="Unknown"/>
                <w:rFonts w:ascii="Times New Roman" w:eastAsia="Times New Roman" w:hAnsi="Times New Roman" w:cs="Times New Roman"/>
                <w:kern w:val="1"/>
                <w:sz w:val="24"/>
                <w:szCs w:val="24"/>
                <w:lang w:val="en-AU" w:eastAsia="ar-SA"/>
              </w:rPr>
            </w:pPr>
            <w:ins w:id="564" w:author="Unknown">
              <w:r w:rsidRPr="00DE3F4E">
                <w:rPr>
                  <w:rFonts w:ascii="Times New Roman" w:eastAsia="Times New Roman" w:hAnsi="Times New Roman" w:cs="Times New Roman"/>
                  <w:kern w:val="1"/>
                  <w:sz w:val="24"/>
                  <w:szCs w:val="24"/>
                  <w:lang w:val="en-AU" w:eastAsia="ar-SA"/>
                </w:rPr>
                <w:t>San Marino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6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5C6DA1D" wp14:editId="28AA541E">
                  <wp:extent cx="154305" cy="10287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66" w:author="Unknown"/>
                <w:rFonts w:ascii="Times New Roman" w:eastAsia="Times New Roman" w:hAnsi="Times New Roman" w:cs="Times New Roman"/>
                <w:kern w:val="1"/>
                <w:sz w:val="24"/>
                <w:szCs w:val="24"/>
                <w:lang w:val="en-AU" w:eastAsia="ar-SA"/>
              </w:rPr>
            </w:pPr>
            <w:ins w:id="567" w:author="Unknown">
              <w:r w:rsidRPr="00DE3F4E">
                <w:rPr>
                  <w:rFonts w:ascii="Times New Roman" w:eastAsia="Times New Roman" w:hAnsi="Times New Roman" w:cs="Times New Roman"/>
                  <w:kern w:val="1"/>
                  <w:sz w:val="24"/>
                  <w:szCs w:val="24"/>
                  <w:lang w:val="en-AU" w:eastAsia="ar-SA"/>
                </w:rPr>
                <w:t>Sao Tome and Principe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6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969C49D" wp14:editId="59A879F9">
                  <wp:extent cx="154305" cy="10287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69" w:author="Unknown"/>
                <w:rFonts w:ascii="Times New Roman" w:eastAsia="Times New Roman" w:hAnsi="Times New Roman" w:cs="Times New Roman"/>
                <w:kern w:val="1"/>
                <w:sz w:val="24"/>
                <w:szCs w:val="24"/>
                <w:lang w:val="en-AU" w:eastAsia="ar-SA"/>
              </w:rPr>
            </w:pPr>
            <w:ins w:id="570" w:author="Unknown">
              <w:r w:rsidRPr="00DE3F4E">
                <w:rPr>
                  <w:rFonts w:ascii="Times New Roman" w:eastAsia="Times New Roman" w:hAnsi="Times New Roman" w:cs="Times New Roman"/>
                  <w:kern w:val="1"/>
                  <w:sz w:val="24"/>
                  <w:szCs w:val="24"/>
                  <w:lang w:val="en-AU" w:eastAsia="ar-SA"/>
                </w:rPr>
                <w:t>Saudi Arabia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7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F5C357A" wp14:editId="7F7C51FF">
                  <wp:extent cx="154305" cy="10287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72" w:author="Unknown"/>
                <w:rFonts w:ascii="Times New Roman" w:eastAsia="Times New Roman" w:hAnsi="Times New Roman" w:cs="Times New Roman"/>
                <w:kern w:val="1"/>
                <w:sz w:val="24"/>
                <w:szCs w:val="24"/>
                <w:lang w:val="en-AU" w:eastAsia="ar-SA"/>
              </w:rPr>
            </w:pPr>
            <w:ins w:id="573" w:author="Unknown">
              <w:r w:rsidRPr="00DE3F4E">
                <w:rPr>
                  <w:rFonts w:ascii="Times New Roman" w:eastAsia="Times New Roman" w:hAnsi="Times New Roman" w:cs="Times New Roman"/>
                  <w:kern w:val="1"/>
                  <w:sz w:val="24"/>
                  <w:szCs w:val="24"/>
                  <w:lang w:val="en-AU" w:eastAsia="ar-SA"/>
                </w:rPr>
                <w:t>Senegal</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7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F62AB2E" wp14:editId="674DF42D">
                  <wp:extent cx="154305" cy="10287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75" w:author="Unknown"/>
                <w:rFonts w:ascii="Times New Roman" w:eastAsia="Times New Roman" w:hAnsi="Times New Roman" w:cs="Times New Roman"/>
                <w:kern w:val="1"/>
                <w:sz w:val="24"/>
                <w:szCs w:val="24"/>
                <w:lang w:val="en-AU" w:eastAsia="ar-SA"/>
              </w:rPr>
            </w:pPr>
            <w:ins w:id="576" w:author="Unknown">
              <w:r w:rsidRPr="00DE3F4E">
                <w:rPr>
                  <w:rFonts w:ascii="Times New Roman" w:eastAsia="Times New Roman" w:hAnsi="Times New Roman" w:cs="Times New Roman"/>
                  <w:kern w:val="1"/>
                  <w:sz w:val="24"/>
                  <w:szCs w:val="24"/>
                  <w:lang w:val="en-AU" w:eastAsia="ar-SA"/>
                </w:rPr>
                <w:t>Serbia and Montenegro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7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49D54D7" wp14:editId="12CC8490">
                  <wp:extent cx="154305" cy="10287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78" w:author="Unknown"/>
                <w:rFonts w:ascii="Times New Roman" w:eastAsia="Times New Roman" w:hAnsi="Times New Roman" w:cs="Times New Roman"/>
                <w:kern w:val="1"/>
                <w:sz w:val="24"/>
                <w:szCs w:val="24"/>
                <w:lang w:val="en-AU" w:eastAsia="ar-SA"/>
              </w:rPr>
            </w:pPr>
            <w:ins w:id="579" w:author="Unknown">
              <w:r w:rsidRPr="00DE3F4E">
                <w:rPr>
                  <w:rFonts w:ascii="Times New Roman" w:eastAsia="Times New Roman" w:hAnsi="Times New Roman" w:cs="Times New Roman"/>
                  <w:kern w:val="1"/>
                  <w:sz w:val="24"/>
                  <w:szCs w:val="24"/>
                  <w:lang w:val="en-AU" w:eastAsia="ar-SA"/>
                </w:rPr>
                <w:t>Seychelles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flag:SC</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8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B065497" wp14:editId="4CE7FB3F">
                  <wp:extent cx="154305" cy="10287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81" w:author="Unknown"/>
                <w:rFonts w:ascii="Times New Roman" w:eastAsia="Times New Roman" w:hAnsi="Times New Roman" w:cs="Times New Roman"/>
                <w:kern w:val="1"/>
                <w:sz w:val="24"/>
                <w:szCs w:val="24"/>
                <w:lang w:val="en-AU" w:eastAsia="ar-SA"/>
              </w:rPr>
            </w:pPr>
            <w:ins w:id="582" w:author="Unknown">
              <w:r w:rsidRPr="00DE3F4E">
                <w:rPr>
                  <w:rFonts w:ascii="Times New Roman" w:eastAsia="Times New Roman" w:hAnsi="Times New Roman" w:cs="Times New Roman"/>
                  <w:kern w:val="1"/>
                  <w:sz w:val="24"/>
                  <w:szCs w:val="24"/>
                  <w:lang w:val="en-AU" w:eastAsia="ar-SA"/>
                </w:rPr>
                <w:t>Sierra Leone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flag:SL</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8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A9E8A48" wp14:editId="2F2BE9AA">
                  <wp:extent cx="154305" cy="10287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84" w:author="Unknown"/>
                <w:rFonts w:ascii="Times New Roman" w:eastAsia="Times New Roman" w:hAnsi="Times New Roman" w:cs="Times New Roman"/>
                <w:kern w:val="1"/>
                <w:sz w:val="24"/>
                <w:szCs w:val="24"/>
                <w:lang w:val="en-AU" w:eastAsia="ar-SA"/>
              </w:rPr>
            </w:pPr>
            <w:ins w:id="585" w:author="Unknown">
              <w:r w:rsidRPr="00DE3F4E">
                <w:rPr>
                  <w:rFonts w:ascii="Times New Roman" w:eastAsia="Times New Roman" w:hAnsi="Times New Roman" w:cs="Times New Roman"/>
                  <w:kern w:val="1"/>
                  <w:sz w:val="24"/>
                  <w:szCs w:val="24"/>
                  <w:lang w:val="en-AU" w:eastAsia="ar-SA"/>
                </w:rPr>
                <w:t>Singapore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8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2AFDBD3" wp14:editId="6F9108EA">
                  <wp:extent cx="154305" cy="10287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87" w:author="Unknown"/>
                <w:rFonts w:ascii="Times New Roman" w:eastAsia="Times New Roman" w:hAnsi="Times New Roman" w:cs="Times New Roman"/>
                <w:kern w:val="1"/>
                <w:sz w:val="24"/>
                <w:szCs w:val="24"/>
                <w:lang w:val="en-AU" w:eastAsia="ar-SA"/>
              </w:rPr>
            </w:pPr>
            <w:ins w:id="588" w:author="Unknown">
              <w:r w:rsidRPr="00DE3F4E">
                <w:rPr>
                  <w:rFonts w:ascii="Times New Roman" w:eastAsia="Times New Roman" w:hAnsi="Times New Roman" w:cs="Times New Roman"/>
                  <w:kern w:val="1"/>
                  <w:sz w:val="24"/>
                  <w:szCs w:val="24"/>
                  <w:lang w:val="en-AU" w:eastAsia="ar-SA"/>
                </w:rPr>
                <w:t>Slovakia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flag:SK</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8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A0FDBFD" wp14:editId="3D7750CD">
                  <wp:extent cx="154305" cy="10287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90" w:author="Unknown"/>
                <w:rFonts w:ascii="Times New Roman" w:eastAsia="Times New Roman" w:hAnsi="Times New Roman" w:cs="Times New Roman"/>
                <w:kern w:val="1"/>
                <w:sz w:val="24"/>
                <w:szCs w:val="24"/>
                <w:lang w:val="en-AU" w:eastAsia="ar-SA"/>
              </w:rPr>
            </w:pPr>
            <w:ins w:id="591" w:author="Unknown">
              <w:r w:rsidRPr="00DE3F4E">
                <w:rPr>
                  <w:rFonts w:ascii="Times New Roman" w:eastAsia="Times New Roman" w:hAnsi="Times New Roman" w:cs="Times New Roman"/>
                  <w:kern w:val="1"/>
                  <w:sz w:val="24"/>
                  <w:szCs w:val="24"/>
                  <w:lang w:val="en-AU" w:eastAsia="ar-SA"/>
                </w:rPr>
                <w:t>Slovenia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9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563A4C9" wp14:editId="7AB58477">
                  <wp:extent cx="154305" cy="10287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24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93" w:author="Unknown"/>
                <w:rFonts w:ascii="Times New Roman" w:eastAsia="Times New Roman" w:hAnsi="Times New Roman" w:cs="Times New Roman"/>
                <w:kern w:val="1"/>
                <w:sz w:val="24"/>
                <w:szCs w:val="24"/>
                <w:lang w:val="en-AU" w:eastAsia="ar-SA"/>
              </w:rPr>
            </w:pPr>
            <w:ins w:id="594" w:author="Unknown">
              <w:r w:rsidRPr="00DE3F4E">
                <w:rPr>
                  <w:rFonts w:ascii="Times New Roman" w:eastAsia="Times New Roman" w:hAnsi="Times New Roman" w:cs="Times New Roman"/>
                  <w:kern w:val="1"/>
                  <w:sz w:val="24"/>
                  <w:szCs w:val="24"/>
                  <w:lang w:val="en-AU" w:eastAsia="ar-SA"/>
                </w:rPr>
                <w:t>Solomon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flag:SB</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9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0A7B415" wp14:editId="5CB43DDA">
                  <wp:extent cx="154305" cy="10287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96" w:author="Unknown"/>
                <w:rFonts w:ascii="Times New Roman" w:eastAsia="Times New Roman" w:hAnsi="Times New Roman" w:cs="Times New Roman"/>
                <w:kern w:val="1"/>
                <w:sz w:val="24"/>
                <w:szCs w:val="24"/>
                <w:lang w:val="en-AU" w:eastAsia="ar-SA"/>
              </w:rPr>
            </w:pPr>
            <w:ins w:id="597" w:author="Unknown">
              <w:r w:rsidRPr="00DE3F4E">
                <w:rPr>
                  <w:rFonts w:ascii="Times New Roman" w:eastAsia="Times New Roman" w:hAnsi="Times New Roman" w:cs="Times New Roman"/>
                  <w:kern w:val="1"/>
                  <w:sz w:val="24"/>
                  <w:szCs w:val="24"/>
                  <w:lang w:val="en-AU" w:eastAsia="ar-SA"/>
                </w:rPr>
                <w:t>Somalia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59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9B5C531" wp14:editId="1D5A98FB">
                  <wp:extent cx="154305" cy="10287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599" w:author="Unknown"/>
                <w:rFonts w:ascii="Times New Roman" w:eastAsia="Times New Roman" w:hAnsi="Times New Roman" w:cs="Times New Roman"/>
                <w:kern w:val="1"/>
                <w:sz w:val="24"/>
                <w:szCs w:val="24"/>
                <w:lang w:val="en-AU" w:eastAsia="ar-SA"/>
              </w:rPr>
            </w:pPr>
            <w:ins w:id="600" w:author="Unknown">
              <w:r w:rsidRPr="00DE3F4E">
                <w:rPr>
                  <w:rFonts w:ascii="Times New Roman" w:eastAsia="Times New Roman" w:hAnsi="Times New Roman" w:cs="Times New Roman"/>
                  <w:kern w:val="1"/>
                  <w:sz w:val="24"/>
                  <w:szCs w:val="24"/>
                  <w:lang w:val="en-AU" w:eastAsia="ar-SA"/>
                </w:rPr>
                <w:t>South Africa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flag:ZA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0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7ABA728" wp14:editId="4F38786E">
                  <wp:extent cx="154305" cy="10287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24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02" w:author="Unknown"/>
                <w:rFonts w:ascii="Times New Roman" w:eastAsia="Times New Roman" w:hAnsi="Times New Roman" w:cs="Times New Roman"/>
                <w:kern w:val="1"/>
                <w:sz w:val="24"/>
                <w:szCs w:val="24"/>
                <w:lang w:val="en-AU" w:eastAsia="ar-SA"/>
              </w:rPr>
            </w:pPr>
            <w:ins w:id="603" w:author="Unknown">
              <w:r w:rsidRPr="00DE3F4E">
                <w:rPr>
                  <w:rFonts w:ascii="Times New Roman" w:eastAsia="Times New Roman" w:hAnsi="Times New Roman" w:cs="Times New Roman"/>
                  <w:kern w:val="1"/>
                  <w:sz w:val="24"/>
                  <w:szCs w:val="24"/>
                  <w:lang w:val="en-AU" w:eastAsia="ar-SA"/>
                </w:rPr>
                <w:t>Spain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flag:ES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0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470F811" wp14:editId="3CE9716D">
                  <wp:extent cx="154305" cy="10287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05" w:author="Unknown"/>
                <w:rFonts w:ascii="Times New Roman" w:eastAsia="Times New Roman" w:hAnsi="Times New Roman" w:cs="Times New Roman"/>
                <w:kern w:val="1"/>
                <w:sz w:val="24"/>
                <w:szCs w:val="24"/>
                <w:lang w:val="en-AU" w:eastAsia="ar-SA"/>
              </w:rPr>
            </w:pPr>
            <w:ins w:id="606" w:author="Unknown">
              <w:r w:rsidRPr="00DE3F4E">
                <w:rPr>
                  <w:rFonts w:ascii="Times New Roman" w:eastAsia="Times New Roman" w:hAnsi="Times New Roman" w:cs="Times New Roman"/>
                  <w:kern w:val="1"/>
                  <w:sz w:val="24"/>
                  <w:szCs w:val="24"/>
                  <w:lang w:val="en-AU" w:eastAsia="ar-SA"/>
                </w:rPr>
                <w:t>Sri Lanka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flag:LK</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0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2B146DA" wp14:editId="45F7F462">
                  <wp:extent cx="154305" cy="10287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08" w:author="Unknown"/>
                <w:rFonts w:ascii="Times New Roman" w:eastAsia="Times New Roman" w:hAnsi="Times New Roman" w:cs="Times New Roman"/>
                <w:kern w:val="1"/>
                <w:sz w:val="24"/>
                <w:szCs w:val="24"/>
                <w:lang w:val="en-AU" w:eastAsia="ar-SA"/>
              </w:rPr>
            </w:pPr>
            <w:ins w:id="609" w:author="Unknown">
              <w:r w:rsidRPr="00DE3F4E">
                <w:rPr>
                  <w:rFonts w:ascii="Times New Roman" w:eastAsia="Times New Roman" w:hAnsi="Times New Roman" w:cs="Times New Roman"/>
                  <w:kern w:val="1"/>
                  <w:sz w:val="24"/>
                  <w:szCs w:val="24"/>
                  <w:lang w:val="en-AU" w:eastAsia="ar-SA"/>
                </w:rPr>
                <w:t>Sudan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flag:SD</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1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lastRenderedPageBreak/>
              <w:drawing>
                <wp:inline distT="0" distB="0" distL="0" distR="0" wp14:anchorId="54672F9D" wp14:editId="159A75FA">
                  <wp:extent cx="154305" cy="10287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11" w:author="Unknown"/>
                <w:rFonts w:ascii="Times New Roman" w:eastAsia="Times New Roman" w:hAnsi="Times New Roman" w:cs="Times New Roman"/>
                <w:kern w:val="1"/>
                <w:sz w:val="24"/>
                <w:szCs w:val="24"/>
                <w:lang w:val="en-AU" w:eastAsia="ar-SA"/>
              </w:rPr>
            </w:pPr>
            <w:ins w:id="612" w:author="Unknown">
              <w:r w:rsidRPr="00DE3F4E">
                <w:rPr>
                  <w:rFonts w:ascii="Times New Roman" w:eastAsia="Times New Roman" w:hAnsi="Times New Roman" w:cs="Times New Roman"/>
                  <w:kern w:val="1"/>
                  <w:sz w:val="24"/>
                  <w:szCs w:val="24"/>
                  <w:lang w:val="en-AU" w:eastAsia="ar-SA"/>
                </w:rPr>
                <w:t>Suriname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1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1ACA66D" wp14:editId="37797CB0">
                  <wp:extent cx="154305" cy="10287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14" w:author="Unknown"/>
                <w:rFonts w:ascii="Times New Roman" w:eastAsia="Times New Roman" w:hAnsi="Times New Roman" w:cs="Times New Roman"/>
                <w:kern w:val="1"/>
                <w:sz w:val="24"/>
                <w:szCs w:val="24"/>
                <w:lang w:val="en-AU" w:eastAsia="ar-SA"/>
              </w:rPr>
            </w:pPr>
            <w:ins w:id="615" w:author="Unknown">
              <w:r w:rsidRPr="00DE3F4E">
                <w:rPr>
                  <w:rFonts w:ascii="Times New Roman" w:eastAsia="Times New Roman" w:hAnsi="Times New Roman" w:cs="Times New Roman"/>
                  <w:kern w:val="1"/>
                  <w:sz w:val="24"/>
                  <w:szCs w:val="24"/>
                  <w:lang w:val="en-AU" w:eastAsia="ar-SA"/>
                </w:rPr>
                <w:t>Swaziland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1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AB144A7" wp14:editId="0DA396E8">
                  <wp:extent cx="154305" cy="10287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17" w:author="Unknown"/>
                <w:rFonts w:ascii="Times New Roman" w:eastAsia="Times New Roman" w:hAnsi="Times New Roman" w:cs="Times New Roman"/>
                <w:kern w:val="1"/>
                <w:sz w:val="24"/>
                <w:szCs w:val="24"/>
                <w:lang w:val="en-AU" w:eastAsia="ar-SA"/>
              </w:rPr>
            </w:pPr>
            <w:ins w:id="618" w:author="Unknown">
              <w:r w:rsidRPr="00DE3F4E">
                <w:rPr>
                  <w:rFonts w:ascii="Times New Roman" w:eastAsia="Times New Roman" w:hAnsi="Times New Roman" w:cs="Times New Roman"/>
                  <w:kern w:val="1"/>
                  <w:sz w:val="24"/>
                  <w:szCs w:val="24"/>
                  <w:lang w:val="en-AU" w:eastAsia="ar-SA"/>
                </w:rPr>
                <w:t>Sweden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1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7E10CC2" wp14:editId="6FB35D71">
                  <wp:extent cx="154305" cy="10287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25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20" w:author="Unknown"/>
                <w:rFonts w:ascii="Times New Roman" w:eastAsia="Times New Roman" w:hAnsi="Times New Roman" w:cs="Times New Roman"/>
                <w:kern w:val="1"/>
                <w:sz w:val="24"/>
                <w:szCs w:val="24"/>
                <w:lang w:val="en-AU" w:eastAsia="ar-SA"/>
              </w:rPr>
            </w:pPr>
            <w:ins w:id="621" w:author="Unknown">
              <w:r w:rsidRPr="00DE3F4E">
                <w:rPr>
                  <w:rFonts w:ascii="Times New Roman" w:eastAsia="Times New Roman" w:hAnsi="Times New Roman" w:cs="Times New Roman"/>
                  <w:kern w:val="1"/>
                  <w:sz w:val="24"/>
                  <w:szCs w:val="24"/>
                  <w:lang w:val="en-AU" w:eastAsia="ar-SA"/>
                </w:rPr>
                <w:t>Switzerland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flag:CH</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2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F14B8A1" wp14:editId="68FBC6A3">
                  <wp:extent cx="154305" cy="10287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23" w:author="Unknown"/>
                <w:rFonts w:ascii="Times New Roman" w:eastAsia="Times New Roman" w:hAnsi="Times New Roman" w:cs="Times New Roman"/>
                <w:kern w:val="1"/>
                <w:sz w:val="24"/>
                <w:szCs w:val="24"/>
                <w:lang w:val="en-AU" w:eastAsia="ar-SA"/>
              </w:rPr>
            </w:pPr>
            <w:ins w:id="624" w:author="Unknown">
              <w:r w:rsidRPr="00DE3F4E">
                <w:rPr>
                  <w:rFonts w:ascii="Times New Roman" w:eastAsia="Times New Roman" w:hAnsi="Times New Roman" w:cs="Times New Roman"/>
                  <w:kern w:val="1"/>
                  <w:sz w:val="24"/>
                  <w:szCs w:val="24"/>
                  <w:lang w:val="en-AU" w:eastAsia="ar-SA"/>
                </w:rPr>
                <w:t>Syria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flag:SY</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2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E00465D" wp14:editId="0B982DE3">
                  <wp:extent cx="154305" cy="10287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26" w:author="Unknown"/>
                <w:rFonts w:ascii="Times New Roman" w:eastAsia="Times New Roman" w:hAnsi="Times New Roman" w:cs="Times New Roman"/>
                <w:kern w:val="1"/>
                <w:sz w:val="24"/>
                <w:szCs w:val="24"/>
                <w:lang w:val="en-AU" w:eastAsia="ar-SA"/>
              </w:rPr>
            </w:pPr>
            <w:ins w:id="627" w:author="Unknown">
              <w:r w:rsidRPr="00DE3F4E">
                <w:rPr>
                  <w:rFonts w:ascii="Times New Roman" w:eastAsia="Times New Roman" w:hAnsi="Times New Roman" w:cs="Times New Roman"/>
                  <w:kern w:val="1"/>
                  <w:sz w:val="24"/>
                  <w:szCs w:val="24"/>
                  <w:lang w:val="en-AU" w:eastAsia="ar-SA"/>
                </w:rPr>
                <w:t>Taiwan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flag:TW</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2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825179B" wp14:editId="720793B6">
                  <wp:extent cx="154305" cy="10287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29" w:author="Unknown"/>
                <w:rFonts w:ascii="Times New Roman" w:eastAsia="Times New Roman" w:hAnsi="Times New Roman" w:cs="Times New Roman"/>
                <w:kern w:val="1"/>
                <w:sz w:val="24"/>
                <w:szCs w:val="24"/>
                <w:lang w:val="en-AU" w:eastAsia="ar-SA"/>
              </w:rPr>
            </w:pPr>
            <w:ins w:id="630" w:author="Unknown">
              <w:r w:rsidRPr="00DE3F4E">
                <w:rPr>
                  <w:rFonts w:ascii="Times New Roman" w:eastAsia="Times New Roman" w:hAnsi="Times New Roman" w:cs="Times New Roman"/>
                  <w:kern w:val="1"/>
                  <w:sz w:val="24"/>
                  <w:szCs w:val="24"/>
                  <w:lang w:val="en-AU" w:eastAsia="ar-SA"/>
                </w:rPr>
                <w:t>Tajikistan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flag:TJ</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3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7BA975E" wp14:editId="3C4DBA5B">
                  <wp:extent cx="154305" cy="10287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25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32" w:author="Unknown"/>
                <w:rFonts w:ascii="Times New Roman" w:eastAsia="Times New Roman" w:hAnsi="Times New Roman" w:cs="Times New Roman"/>
                <w:kern w:val="1"/>
                <w:sz w:val="24"/>
                <w:szCs w:val="24"/>
                <w:lang w:val="en-AU" w:eastAsia="ar-SA"/>
              </w:rPr>
            </w:pPr>
            <w:ins w:id="633" w:author="Unknown">
              <w:r w:rsidRPr="00DE3F4E">
                <w:rPr>
                  <w:rFonts w:ascii="Times New Roman" w:eastAsia="Times New Roman" w:hAnsi="Times New Roman" w:cs="Times New Roman"/>
                  <w:kern w:val="1"/>
                  <w:sz w:val="24"/>
                  <w:szCs w:val="24"/>
                  <w:lang w:val="en-AU" w:eastAsia="ar-SA"/>
                </w:rPr>
                <w:t>Tanzania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3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CF2FA4C" wp14:editId="6078E2CA">
                  <wp:extent cx="154305" cy="10287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35" w:author="Unknown"/>
                <w:rFonts w:ascii="Times New Roman" w:eastAsia="Times New Roman" w:hAnsi="Times New Roman" w:cs="Times New Roman"/>
                <w:kern w:val="1"/>
                <w:sz w:val="24"/>
                <w:szCs w:val="24"/>
                <w:lang w:val="en-AU" w:eastAsia="ar-SA"/>
              </w:rPr>
            </w:pPr>
            <w:ins w:id="636" w:author="Unknown">
              <w:r w:rsidRPr="00DE3F4E">
                <w:rPr>
                  <w:rFonts w:ascii="Times New Roman" w:eastAsia="Times New Roman" w:hAnsi="Times New Roman" w:cs="Times New Roman"/>
                  <w:kern w:val="1"/>
                  <w:sz w:val="24"/>
                  <w:szCs w:val="24"/>
                  <w:lang w:val="en-AU" w:eastAsia="ar-SA"/>
                </w:rPr>
                <w:t>Thailand</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flag:TH</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3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8A14D88" wp14:editId="7F280E54">
                  <wp:extent cx="154305" cy="10287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38" w:author="Unknown"/>
                <w:rFonts w:ascii="Times New Roman" w:eastAsia="Times New Roman" w:hAnsi="Times New Roman" w:cs="Times New Roman"/>
                <w:kern w:val="1"/>
                <w:sz w:val="24"/>
                <w:szCs w:val="24"/>
                <w:lang w:val="en-AU" w:eastAsia="ar-SA"/>
              </w:rPr>
            </w:pPr>
            <w:ins w:id="639" w:author="Unknown">
              <w:r w:rsidRPr="00DE3F4E">
                <w:rPr>
                  <w:rFonts w:ascii="Times New Roman" w:eastAsia="Times New Roman" w:hAnsi="Times New Roman" w:cs="Times New Roman"/>
                  <w:kern w:val="1"/>
                  <w:sz w:val="24"/>
                  <w:szCs w:val="24"/>
                  <w:lang w:val="en-AU" w:eastAsia="ar-SA"/>
                </w:rPr>
                <w:t>Timor-Leste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flag:TL</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4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EBAA7FF" wp14:editId="19CBC8AA">
                  <wp:extent cx="154305" cy="10287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41" w:author="Unknown"/>
                <w:rFonts w:ascii="Times New Roman" w:eastAsia="Times New Roman" w:hAnsi="Times New Roman" w:cs="Times New Roman"/>
                <w:kern w:val="1"/>
                <w:sz w:val="24"/>
                <w:szCs w:val="24"/>
                <w:lang w:val="en-AU" w:eastAsia="ar-SA"/>
              </w:rPr>
            </w:pPr>
            <w:ins w:id="642" w:author="Unknown">
              <w:r w:rsidRPr="00DE3F4E">
                <w:rPr>
                  <w:rFonts w:ascii="Times New Roman" w:eastAsia="Times New Roman" w:hAnsi="Times New Roman" w:cs="Times New Roman"/>
                  <w:kern w:val="1"/>
                  <w:sz w:val="24"/>
                  <w:szCs w:val="24"/>
                  <w:lang w:val="en-AU" w:eastAsia="ar-SA"/>
                </w:rPr>
                <w:t>Togo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4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9DDF23B" wp14:editId="12A29E6C">
                  <wp:extent cx="154305" cy="10287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44" w:author="Unknown"/>
                <w:rFonts w:ascii="Times New Roman" w:eastAsia="Times New Roman" w:hAnsi="Times New Roman" w:cs="Times New Roman"/>
                <w:kern w:val="1"/>
                <w:sz w:val="24"/>
                <w:szCs w:val="24"/>
                <w:lang w:val="en-AU" w:eastAsia="ar-SA"/>
              </w:rPr>
            </w:pPr>
            <w:ins w:id="645" w:author="Unknown">
              <w:r w:rsidRPr="00DE3F4E">
                <w:rPr>
                  <w:rFonts w:ascii="Times New Roman" w:eastAsia="Times New Roman" w:hAnsi="Times New Roman" w:cs="Times New Roman"/>
                  <w:kern w:val="1"/>
                  <w:sz w:val="24"/>
                  <w:szCs w:val="24"/>
                  <w:lang w:val="en-AU" w:eastAsia="ar-SA"/>
                </w:rPr>
                <w:t>Tokelau</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flag:TK</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4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3A458AD" wp14:editId="52EA843E">
                  <wp:extent cx="154305" cy="10287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47" w:author="Unknown"/>
                <w:rFonts w:ascii="Times New Roman" w:eastAsia="Times New Roman" w:hAnsi="Times New Roman" w:cs="Times New Roman"/>
                <w:kern w:val="1"/>
                <w:sz w:val="24"/>
                <w:szCs w:val="24"/>
                <w:lang w:val="en-AU" w:eastAsia="ar-SA"/>
              </w:rPr>
            </w:pPr>
            <w:ins w:id="648" w:author="Unknown">
              <w:r w:rsidRPr="00DE3F4E">
                <w:rPr>
                  <w:rFonts w:ascii="Times New Roman" w:eastAsia="Times New Roman" w:hAnsi="Times New Roman" w:cs="Times New Roman"/>
                  <w:kern w:val="1"/>
                  <w:sz w:val="24"/>
                  <w:szCs w:val="24"/>
                  <w:lang w:val="en-AU" w:eastAsia="ar-SA"/>
                </w:rPr>
                <w:t>Tonga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flag:TO</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4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9E01C7D" wp14:editId="75B19257">
                  <wp:extent cx="154305" cy="10287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50" w:author="Unknown"/>
                <w:rFonts w:ascii="Times New Roman" w:eastAsia="Times New Roman" w:hAnsi="Times New Roman" w:cs="Times New Roman"/>
                <w:kern w:val="1"/>
                <w:sz w:val="24"/>
                <w:szCs w:val="24"/>
                <w:lang w:val="en-AU" w:eastAsia="ar-SA"/>
              </w:rPr>
            </w:pPr>
            <w:ins w:id="651" w:author="Unknown">
              <w:r w:rsidRPr="00DE3F4E">
                <w:rPr>
                  <w:rFonts w:ascii="Times New Roman" w:eastAsia="Times New Roman" w:hAnsi="Times New Roman" w:cs="Times New Roman"/>
                  <w:kern w:val="1"/>
                  <w:sz w:val="24"/>
                  <w:szCs w:val="24"/>
                  <w:lang w:val="en-AU" w:eastAsia="ar-SA"/>
                </w:rPr>
                <w:t>Trinidad and Tobago</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flag:TT</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5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84816E1" wp14:editId="40A29892">
                  <wp:extent cx="154305" cy="10287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26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53" w:author="Unknown"/>
                <w:rFonts w:ascii="Times New Roman" w:eastAsia="Times New Roman" w:hAnsi="Times New Roman" w:cs="Times New Roman"/>
                <w:kern w:val="1"/>
                <w:sz w:val="24"/>
                <w:szCs w:val="24"/>
                <w:lang w:val="en-AU" w:eastAsia="ar-SA"/>
              </w:rPr>
            </w:pPr>
            <w:ins w:id="654" w:author="Unknown">
              <w:r w:rsidRPr="00DE3F4E">
                <w:rPr>
                  <w:rFonts w:ascii="Times New Roman" w:eastAsia="Times New Roman" w:hAnsi="Times New Roman" w:cs="Times New Roman"/>
                  <w:kern w:val="1"/>
                  <w:sz w:val="24"/>
                  <w:szCs w:val="24"/>
                  <w:lang w:val="en-AU" w:eastAsia="ar-SA"/>
                </w:rPr>
                <w:t>Tunisia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5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8C3E2EB" wp14:editId="4DE52EF5">
                  <wp:extent cx="154305" cy="1028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56" w:author="Unknown"/>
                <w:rFonts w:ascii="Times New Roman" w:eastAsia="Times New Roman" w:hAnsi="Times New Roman" w:cs="Times New Roman"/>
                <w:kern w:val="1"/>
                <w:sz w:val="24"/>
                <w:szCs w:val="24"/>
                <w:lang w:val="en-AU" w:eastAsia="ar-SA"/>
              </w:rPr>
            </w:pPr>
            <w:ins w:id="657" w:author="Unknown">
              <w:r w:rsidRPr="00DE3F4E">
                <w:rPr>
                  <w:rFonts w:ascii="Times New Roman" w:eastAsia="Times New Roman" w:hAnsi="Times New Roman" w:cs="Times New Roman"/>
                  <w:kern w:val="1"/>
                  <w:sz w:val="24"/>
                  <w:szCs w:val="24"/>
                  <w:lang w:val="en-AU" w:eastAsia="ar-SA"/>
                </w:rPr>
                <w:t>Turkey</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flag:TR</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5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C4741D2" wp14:editId="04B506CF">
                  <wp:extent cx="154305" cy="10287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59" w:author="Unknown"/>
                <w:rFonts w:ascii="Times New Roman" w:eastAsia="Times New Roman" w:hAnsi="Times New Roman" w:cs="Times New Roman"/>
                <w:kern w:val="1"/>
                <w:sz w:val="24"/>
                <w:szCs w:val="24"/>
                <w:lang w:val="en-AU" w:eastAsia="ar-SA"/>
              </w:rPr>
            </w:pPr>
            <w:ins w:id="660" w:author="Unknown">
              <w:r w:rsidRPr="00DE3F4E">
                <w:rPr>
                  <w:rFonts w:ascii="Times New Roman" w:eastAsia="Times New Roman" w:hAnsi="Times New Roman" w:cs="Times New Roman"/>
                  <w:kern w:val="1"/>
                  <w:sz w:val="24"/>
                  <w:szCs w:val="24"/>
                  <w:lang w:val="en-AU" w:eastAsia="ar-SA"/>
                </w:rPr>
                <w:t>Turkmenistan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6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FD2EDDF" wp14:editId="49FC401B">
                  <wp:extent cx="154305" cy="10287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62" w:author="Unknown"/>
                <w:rFonts w:ascii="Times New Roman" w:eastAsia="Times New Roman" w:hAnsi="Times New Roman" w:cs="Times New Roman"/>
                <w:kern w:val="1"/>
                <w:sz w:val="24"/>
                <w:szCs w:val="24"/>
                <w:lang w:val="en-AU" w:eastAsia="ar-SA"/>
              </w:rPr>
            </w:pPr>
            <w:ins w:id="663" w:author="Unknown">
              <w:r w:rsidRPr="00DE3F4E">
                <w:rPr>
                  <w:rFonts w:ascii="Times New Roman" w:eastAsia="Times New Roman" w:hAnsi="Times New Roman" w:cs="Times New Roman"/>
                  <w:kern w:val="1"/>
                  <w:sz w:val="24"/>
                  <w:szCs w:val="24"/>
                  <w:lang w:val="en-AU" w:eastAsia="ar-SA"/>
                </w:rPr>
                <w:t>Turks and Caicos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flag:TC</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6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D341935" wp14:editId="02B7F873">
                  <wp:extent cx="154305" cy="10287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26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65" w:author="Unknown"/>
                <w:rFonts w:ascii="Times New Roman" w:eastAsia="Times New Roman" w:hAnsi="Times New Roman" w:cs="Times New Roman"/>
                <w:kern w:val="1"/>
                <w:sz w:val="24"/>
                <w:szCs w:val="24"/>
                <w:lang w:val="en-AU" w:eastAsia="ar-SA"/>
              </w:rPr>
            </w:pPr>
            <w:ins w:id="666" w:author="Unknown">
              <w:r w:rsidRPr="00DE3F4E">
                <w:rPr>
                  <w:rFonts w:ascii="Times New Roman" w:eastAsia="Times New Roman" w:hAnsi="Times New Roman" w:cs="Times New Roman"/>
                  <w:kern w:val="1"/>
                  <w:sz w:val="24"/>
                  <w:szCs w:val="24"/>
                  <w:lang w:val="en-AU" w:eastAsia="ar-SA"/>
                </w:rPr>
                <w:t>Tuvalu</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flag:TV</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6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66C3005C" wp14:editId="61F1A62F">
                  <wp:extent cx="154305" cy="10287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26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68" w:author="Unknown"/>
                <w:rFonts w:ascii="Times New Roman" w:eastAsia="Times New Roman" w:hAnsi="Times New Roman" w:cs="Times New Roman"/>
                <w:kern w:val="1"/>
                <w:sz w:val="24"/>
                <w:szCs w:val="24"/>
                <w:lang w:val="en-AU" w:eastAsia="ar-SA"/>
              </w:rPr>
            </w:pPr>
            <w:ins w:id="669" w:author="Unknown">
              <w:r w:rsidRPr="00DE3F4E">
                <w:rPr>
                  <w:rFonts w:ascii="Times New Roman" w:eastAsia="Times New Roman" w:hAnsi="Times New Roman" w:cs="Times New Roman"/>
                  <w:kern w:val="1"/>
                  <w:sz w:val="24"/>
                  <w:szCs w:val="24"/>
                  <w:lang w:val="en-AU" w:eastAsia="ar-SA"/>
                </w:rPr>
                <w:t>US Virgin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flag:VI</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7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E8144F9" wp14:editId="103FCD84">
                  <wp:extent cx="154305" cy="10287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26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71" w:author="Unknown"/>
                <w:rFonts w:ascii="Times New Roman" w:eastAsia="Times New Roman" w:hAnsi="Times New Roman" w:cs="Times New Roman"/>
                <w:kern w:val="1"/>
                <w:sz w:val="24"/>
                <w:szCs w:val="24"/>
                <w:lang w:val="en-AU" w:eastAsia="ar-SA"/>
              </w:rPr>
            </w:pPr>
            <w:ins w:id="672" w:author="Unknown">
              <w:r w:rsidRPr="00DE3F4E">
                <w:rPr>
                  <w:rFonts w:ascii="Times New Roman" w:eastAsia="Times New Roman" w:hAnsi="Times New Roman" w:cs="Times New Roman"/>
                  <w:kern w:val="1"/>
                  <w:sz w:val="24"/>
                  <w:szCs w:val="24"/>
                  <w:lang w:val="en-AU" w:eastAsia="ar-SA"/>
                </w:rPr>
                <w:t>Uganda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flag:UG</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7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ABBF83F" wp14:editId="182F8B0A">
                  <wp:extent cx="154305" cy="10287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74" w:author="Unknown"/>
                <w:rFonts w:ascii="Times New Roman" w:eastAsia="Times New Roman" w:hAnsi="Times New Roman" w:cs="Times New Roman"/>
                <w:kern w:val="1"/>
                <w:sz w:val="24"/>
                <w:szCs w:val="24"/>
                <w:lang w:val="en-AU" w:eastAsia="ar-SA"/>
              </w:rPr>
            </w:pPr>
            <w:ins w:id="675" w:author="Unknown">
              <w:r w:rsidRPr="00DE3F4E">
                <w:rPr>
                  <w:rFonts w:ascii="Times New Roman" w:eastAsia="Times New Roman" w:hAnsi="Times New Roman" w:cs="Times New Roman"/>
                  <w:kern w:val="1"/>
                  <w:sz w:val="24"/>
                  <w:szCs w:val="24"/>
                  <w:lang w:val="en-AU" w:eastAsia="ar-SA"/>
                </w:rPr>
                <w:t>Ukraine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flag:UA</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7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72F5C5BD" wp14:editId="59AFCBF6">
                  <wp:extent cx="154305" cy="10287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27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77" w:author="Unknown"/>
                <w:rFonts w:ascii="Times New Roman" w:eastAsia="Times New Roman" w:hAnsi="Times New Roman" w:cs="Times New Roman"/>
                <w:kern w:val="1"/>
                <w:sz w:val="24"/>
                <w:szCs w:val="24"/>
                <w:lang w:val="en-AU" w:eastAsia="ar-SA"/>
              </w:rPr>
            </w:pPr>
            <w:ins w:id="678" w:author="Unknown">
              <w:r w:rsidRPr="00DE3F4E">
                <w:rPr>
                  <w:rFonts w:ascii="Times New Roman" w:eastAsia="Times New Roman" w:hAnsi="Times New Roman" w:cs="Times New Roman"/>
                  <w:kern w:val="1"/>
                  <w:sz w:val="24"/>
                  <w:szCs w:val="24"/>
                  <w:lang w:val="en-AU" w:eastAsia="ar-SA"/>
                </w:rPr>
                <w:t>United Arab Emirates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flag:AE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7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8307036" wp14:editId="054DAB47">
                  <wp:extent cx="154305" cy="10287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80" w:author="Unknown"/>
                <w:rFonts w:ascii="Times New Roman" w:eastAsia="Times New Roman" w:hAnsi="Times New Roman" w:cs="Times New Roman"/>
                <w:kern w:val="1"/>
                <w:sz w:val="24"/>
                <w:szCs w:val="24"/>
                <w:lang w:val="en-AU" w:eastAsia="ar-SA"/>
              </w:rPr>
            </w:pPr>
            <w:ins w:id="681" w:author="Unknown">
              <w:r w:rsidRPr="00DE3F4E">
                <w:rPr>
                  <w:rFonts w:ascii="Times New Roman" w:eastAsia="Times New Roman" w:hAnsi="Times New Roman" w:cs="Times New Roman"/>
                  <w:kern w:val="1"/>
                  <w:sz w:val="24"/>
                  <w:szCs w:val="24"/>
                  <w:lang w:val="en-AU" w:eastAsia="ar-SA"/>
                </w:rPr>
                <w:t>United Kingdom</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flag:GB</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8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0FB0663D" wp14:editId="7D4EE269">
                  <wp:extent cx="154305" cy="10287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83" w:author="Unknown"/>
                <w:rFonts w:ascii="Times New Roman" w:eastAsia="Times New Roman" w:hAnsi="Times New Roman" w:cs="Times New Roman"/>
                <w:kern w:val="1"/>
                <w:sz w:val="24"/>
                <w:szCs w:val="24"/>
                <w:lang w:val="en-AU" w:eastAsia="ar-SA"/>
              </w:rPr>
            </w:pPr>
            <w:ins w:id="684" w:author="Unknown">
              <w:r w:rsidRPr="00DE3F4E">
                <w:rPr>
                  <w:rFonts w:ascii="Times New Roman" w:eastAsia="Times New Roman" w:hAnsi="Times New Roman" w:cs="Times New Roman"/>
                  <w:kern w:val="1"/>
                  <w:sz w:val="24"/>
                  <w:szCs w:val="24"/>
                  <w:lang w:val="en-AU" w:eastAsia="ar-SA"/>
                </w:rPr>
                <w:t>United States of America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flag:US</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85"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650D572" wp14:editId="761967A1">
                  <wp:extent cx="154305" cy="10287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86" w:author="Unknown"/>
                <w:rFonts w:ascii="Times New Roman" w:eastAsia="Times New Roman" w:hAnsi="Times New Roman" w:cs="Times New Roman"/>
                <w:kern w:val="1"/>
                <w:sz w:val="24"/>
                <w:szCs w:val="24"/>
                <w:lang w:val="en-AU" w:eastAsia="ar-SA"/>
              </w:rPr>
            </w:pPr>
            <w:ins w:id="687" w:author="Unknown">
              <w:r w:rsidRPr="00DE3F4E">
                <w:rPr>
                  <w:rFonts w:ascii="Times New Roman" w:eastAsia="Times New Roman" w:hAnsi="Times New Roman" w:cs="Times New Roman"/>
                  <w:kern w:val="1"/>
                  <w:sz w:val="24"/>
                  <w:szCs w:val="24"/>
                  <w:lang w:val="en-AU" w:eastAsia="ar-SA"/>
                </w:rPr>
                <w:t>Uruguay</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flag:UY</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88"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47A976EF" wp14:editId="4B449ACC">
                  <wp:extent cx="154305" cy="10287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89" w:author="Unknown"/>
                <w:rFonts w:ascii="Times New Roman" w:eastAsia="Times New Roman" w:hAnsi="Times New Roman" w:cs="Times New Roman"/>
                <w:kern w:val="1"/>
                <w:sz w:val="24"/>
                <w:szCs w:val="24"/>
                <w:lang w:val="en-AU" w:eastAsia="ar-SA"/>
              </w:rPr>
            </w:pPr>
            <w:ins w:id="690" w:author="Unknown">
              <w:r w:rsidRPr="00DE3F4E">
                <w:rPr>
                  <w:rFonts w:ascii="Times New Roman" w:eastAsia="Times New Roman" w:hAnsi="Times New Roman" w:cs="Times New Roman"/>
                  <w:kern w:val="1"/>
                  <w:sz w:val="24"/>
                  <w:szCs w:val="24"/>
                  <w:lang w:val="en-AU" w:eastAsia="ar-SA"/>
                </w:rPr>
                <w:t>Uzbekistan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flag:UZ</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91"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21F35423" wp14:editId="0EEF75E5">
                  <wp:extent cx="154305" cy="10287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275">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92" w:author="Unknown"/>
                <w:rFonts w:ascii="Times New Roman" w:eastAsia="Times New Roman" w:hAnsi="Times New Roman" w:cs="Times New Roman"/>
                <w:kern w:val="1"/>
                <w:sz w:val="24"/>
                <w:szCs w:val="24"/>
                <w:lang w:val="en-AU" w:eastAsia="ar-SA"/>
              </w:rPr>
            </w:pPr>
            <w:ins w:id="693" w:author="Unknown">
              <w:r w:rsidRPr="00DE3F4E">
                <w:rPr>
                  <w:rFonts w:ascii="Times New Roman" w:eastAsia="Times New Roman" w:hAnsi="Times New Roman" w:cs="Times New Roman"/>
                  <w:kern w:val="1"/>
                  <w:sz w:val="24"/>
                  <w:szCs w:val="24"/>
                  <w:lang w:val="en-AU" w:eastAsia="ar-SA"/>
                </w:rPr>
                <w:t>Vanuatu</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flag:VU</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94"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138A87FE" wp14:editId="448FDEC9">
                  <wp:extent cx="154305" cy="10287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95" w:author="Unknown"/>
                <w:rFonts w:ascii="Times New Roman" w:eastAsia="Times New Roman" w:hAnsi="Times New Roman" w:cs="Times New Roman"/>
                <w:kern w:val="1"/>
                <w:sz w:val="24"/>
                <w:szCs w:val="24"/>
                <w:lang w:val="en-AU" w:eastAsia="ar-SA"/>
              </w:rPr>
            </w:pPr>
            <w:ins w:id="696" w:author="Unknown">
              <w:r w:rsidRPr="00DE3F4E">
                <w:rPr>
                  <w:rFonts w:ascii="Times New Roman" w:eastAsia="Times New Roman" w:hAnsi="Times New Roman" w:cs="Times New Roman"/>
                  <w:kern w:val="1"/>
                  <w:sz w:val="24"/>
                  <w:szCs w:val="24"/>
                  <w:lang w:val="en-AU" w:eastAsia="ar-SA"/>
                </w:rPr>
                <w:t>Venezuela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flag:VE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697"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5E6291BF" wp14:editId="067E263B">
                  <wp:extent cx="154305" cy="10287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277">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698" w:author="Unknown"/>
                <w:rFonts w:ascii="Times New Roman" w:eastAsia="Times New Roman" w:hAnsi="Times New Roman" w:cs="Times New Roman"/>
                <w:kern w:val="1"/>
                <w:sz w:val="24"/>
                <w:szCs w:val="24"/>
                <w:lang w:val="en-AU" w:eastAsia="ar-SA"/>
              </w:rPr>
            </w:pPr>
            <w:ins w:id="699" w:author="Unknown">
              <w:r w:rsidRPr="00DE3F4E">
                <w:rPr>
                  <w:rFonts w:ascii="Times New Roman" w:eastAsia="Times New Roman" w:hAnsi="Times New Roman" w:cs="Times New Roman"/>
                  <w:kern w:val="1"/>
                  <w:sz w:val="24"/>
                  <w:szCs w:val="24"/>
                  <w:lang w:val="en-AU" w:eastAsia="ar-SA"/>
                </w:rPr>
                <w:t>Viet Nam</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flag:VN</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00"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08D50BE" wp14:editId="385F626A">
                  <wp:extent cx="154305" cy="10287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278">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701" w:author="Unknown"/>
                <w:rFonts w:ascii="Times New Roman" w:eastAsia="Times New Roman" w:hAnsi="Times New Roman" w:cs="Times New Roman"/>
                <w:kern w:val="1"/>
                <w:sz w:val="24"/>
                <w:szCs w:val="24"/>
                <w:lang w:val="en-AU" w:eastAsia="ar-SA"/>
              </w:rPr>
            </w:pPr>
            <w:ins w:id="702" w:author="Unknown">
              <w:r w:rsidRPr="00DE3F4E">
                <w:rPr>
                  <w:rFonts w:ascii="Times New Roman" w:eastAsia="Times New Roman" w:hAnsi="Times New Roman" w:cs="Times New Roman"/>
                  <w:kern w:val="1"/>
                  <w:sz w:val="24"/>
                  <w:szCs w:val="24"/>
                  <w:lang w:val="en-AU" w:eastAsia="ar-SA"/>
                </w:rPr>
                <w:t>Wallis and Futuna Islands</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flag:WF</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03"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E4F4ABC" wp14:editId="02F2DA0E">
                  <wp:extent cx="154305" cy="10287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279">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704" w:author="Unknown"/>
                <w:rFonts w:ascii="Times New Roman" w:eastAsia="Times New Roman" w:hAnsi="Times New Roman" w:cs="Times New Roman"/>
                <w:kern w:val="1"/>
                <w:sz w:val="24"/>
                <w:szCs w:val="24"/>
                <w:lang w:val="en-AU" w:eastAsia="ar-SA"/>
              </w:rPr>
            </w:pPr>
            <w:ins w:id="705" w:author="Unknown">
              <w:r w:rsidRPr="00DE3F4E">
                <w:rPr>
                  <w:rFonts w:ascii="Times New Roman" w:eastAsia="Times New Roman" w:hAnsi="Times New Roman" w:cs="Times New Roman"/>
                  <w:kern w:val="1"/>
                  <w:sz w:val="24"/>
                  <w:szCs w:val="24"/>
                  <w:lang w:val="en-AU" w:eastAsia="ar-SA"/>
                </w:rPr>
                <w:t>Western Sahara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flag:EH</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06"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9A3F0B3" wp14:editId="6155E3E9">
                  <wp:extent cx="154305" cy="10287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280">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707" w:author="Unknown"/>
                <w:rFonts w:ascii="Times New Roman" w:eastAsia="Times New Roman" w:hAnsi="Times New Roman" w:cs="Times New Roman"/>
                <w:kern w:val="1"/>
                <w:sz w:val="24"/>
                <w:szCs w:val="24"/>
                <w:lang w:val="en-AU" w:eastAsia="ar-SA"/>
              </w:rPr>
            </w:pPr>
            <w:ins w:id="708" w:author="Unknown">
              <w:r w:rsidRPr="00DE3F4E">
                <w:rPr>
                  <w:rFonts w:ascii="Times New Roman" w:eastAsia="Times New Roman" w:hAnsi="Times New Roman" w:cs="Times New Roman"/>
                  <w:kern w:val="1"/>
                  <w:sz w:val="24"/>
                  <w:szCs w:val="24"/>
                  <w:lang w:val="en-AU" w:eastAsia="ar-SA"/>
                </w:rPr>
                <w:t>Yemen</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flag:YE</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09"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7154D2B" wp14:editId="473E3733">
                  <wp:extent cx="154305" cy="10287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281">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710" w:author="Unknown"/>
                <w:rFonts w:ascii="Times New Roman" w:eastAsia="Times New Roman" w:hAnsi="Times New Roman" w:cs="Times New Roman"/>
                <w:kern w:val="1"/>
                <w:sz w:val="24"/>
                <w:szCs w:val="24"/>
                <w:lang w:val="en-AU" w:eastAsia="ar-SA"/>
              </w:rPr>
            </w:pPr>
            <w:ins w:id="711" w:author="Unknown">
              <w:r w:rsidRPr="00DE3F4E">
                <w:rPr>
                  <w:rFonts w:ascii="Times New Roman" w:eastAsia="Times New Roman" w:hAnsi="Times New Roman" w:cs="Times New Roman"/>
                  <w:kern w:val="1"/>
                  <w:sz w:val="24"/>
                  <w:szCs w:val="24"/>
                  <w:lang w:val="en-AU" w:eastAsia="ar-SA"/>
                </w:rPr>
                <w:t>Zambia</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flag:ZM</w:t>
            </w:r>
            <w:proofErr w:type="spellEnd"/>
            <w:r w:rsidRPr="00DE3F4E">
              <w:rPr>
                <w:rFonts w:ascii="Times New Roman" w:eastAsia="Times New Roman" w:hAnsi="Times New Roman" w:cs="Times New Roman"/>
                <w:kern w:val="1"/>
                <w:sz w:val="24"/>
                <w:szCs w:val="24"/>
                <w:lang w:val="en-AU" w:eastAsia="ar-SA"/>
              </w:rPr>
              <w:t>)</w:t>
            </w:r>
          </w:p>
        </w:tc>
      </w:tr>
      <w:tr w:rsidR="00DE3F4E" w:rsidRPr="00DE3F4E" w:rsidTr="00D6671F">
        <w:tc>
          <w:tcPr>
            <w:tcW w:w="315" w:type="dxa"/>
            <w:shd w:val="clear" w:color="auto" w:fill="auto"/>
            <w:vAlign w:val="center"/>
          </w:tcPr>
          <w:p w:rsidR="00DE3F4E" w:rsidRPr="00DE3F4E" w:rsidRDefault="00DE3F4E" w:rsidP="00DE3F4E">
            <w:pPr>
              <w:suppressAutoHyphens/>
              <w:spacing w:after="0" w:line="100" w:lineRule="atLeast"/>
              <w:rPr>
                <w:ins w:id="712" w:author="Unknown"/>
                <w:rFonts w:ascii="Times New Roman" w:eastAsia="Times New Roman" w:hAnsi="Times New Roman" w:cs="Times New Roman"/>
                <w:kern w:val="1"/>
                <w:sz w:val="24"/>
                <w:szCs w:val="24"/>
                <w:lang w:val="en-AU" w:eastAsia="ar-SA"/>
              </w:rPr>
            </w:pPr>
            <w:r>
              <w:rPr>
                <w:rFonts w:ascii="Calibri" w:eastAsia="SimSun" w:hAnsi="Calibri" w:cs="font329"/>
                <w:noProof/>
                <w:kern w:val="1"/>
              </w:rPr>
              <w:drawing>
                <wp:inline distT="0" distB="0" distL="0" distR="0" wp14:anchorId="38D86B6E" wp14:editId="619E34E0">
                  <wp:extent cx="154305" cy="10287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154305" cy="102870"/>
                          </a:xfrm>
                          <a:prstGeom prst="rect">
                            <a:avLst/>
                          </a:prstGeom>
                          <a:solidFill>
                            <a:srgbClr val="FFFFFF"/>
                          </a:solidFill>
                          <a:ln>
                            <a:noFill/>
                          </a:ln>
                        </pic:spPr>
                      </pic:pic>
                    </a:graphicData>
                  </a:graphic>
                </wp:inline>
              </w:drawing>
            </w:r>
          </w:p>
        </w:tc>
        <w:tc>
          <w:tcPr>
            <w:tcW w:w="3052" w:type="dxa"/>
            <w:shd w:val="clear" w:color="auto" w:fill="auto"/>
            <w:vAlign w:val="center"/>
          </w:tcPr>
          <w:p w:rsidR="00DE3F4E" w:rsidRPr="00DE3F4E" w:rsidRDefault="00DE3F4E" w:rsidP="00DE3F4E">
            <w:pPr>
              <w:suppressAutoHyphens/>
              <w:spacing w:after="0" w:line="100" w:lineRule="atLeast"/>
              <w:rPr>
                <w:ins w:id="713" w:author="Unknown"/>
                <w:rFonts w:ascii="Times New Roman" w:eastAsia="Times New Roman" w:hAnsi="Times New Roman" w:cs="Times New Roman"/>
                <w:kern w:val="1"/>
                <w:sz w:val="24"/>
                <w:szCs w:val="24"/>
                <w:lang w:val="en-AU" w:eastAsia="ar-SA"/>
              </w:rPr>
            </w:pPr>
            <w:ins w:id="714" w:author="Unknown">
              <w:r w:rsidRPr="00DE3F4E">
                <w:rPr>
                  <w:rFonts w:ascii="Times New Roman" w:eastAsia="Times New Roman" w:hAnsi="Times New Roman" w:cs="Times New Roman"/>
                  <w:kern w:val="1"/>
                  <w:sz w:val="24"/>
                  <w:szCs w:val="24"/>
                  <w:lang w:val="en-AU" w:eastAsia="ar-SA"/>
                </w:rPr>
                <w:t>Zimbabwe</w:t>
              </w:r>
            </w:ins>
          </w:p>
        </w:tc>
        <w:tc>
          <w:tcPr>
            <w:tcW w:w="1116" w:type="dxa"/>
            <w:shd w:val="clear" w:color="auto" w:fill="auto"/>
            <w:vAlign w:val="center"/>
          </w:tcPr>
          <w:p w:rsidR="00DE3F4E" w:rsidRPr="00DE3F4E" w:rsidRDefault="00DE3F4E" w:rsidP="00DE3F4E">
            <w:pPr>
              <w:suppressAutoHyphens/>
              <w:spacing w:after="0" w:line="100" w:lineRule="atLeast"/>
              <w:rPr>
                <w:rFonts w:ascii="Calibri" w:eastAsia="SimSun" w:hAnsi="Calibri" w:cs="font329"/>
                <w:kern w:val="1"/>
                <w:lang w:eastAsia="ar-SA"/>
              </w:rPr>
            </w:pPr>
            <w:r w:rsidRPr="00DE3F4E">
              <w:rPr>
                <w:rFonts w:ascii="Times New Roman" w:eastAsia="Times New Roman" w:hAnsi="Times New Roman" w:cs="Times New Roman"/>
                <w:kern w:val="1"/>
                <w:sz w:val="24"/>
                <w:szCs w:val="24"/>
                <w:lang w:val="en-AU" w:eastAsia="ar-SA"/>
              </w:rPr>
              <w:t>(</w:t>
            </w:r>
            <w:proofErr w:type="spellStart"/>
            <w:r w:rsidRPr="00DE3F4E">
              <w:rPr>
                <w:rFonts w:ascii="Times New Roman" w:eastAsia="Times New Roman" w:hAnsi="Times New Roman" w:cs="Times New Roman"/>
                <w:kern w:val="1"/>
                <w:sz w:val="24"/>
                <w:szCs w:val="24"/>
                <w:lang w:val="en-AU" w:eastAsia="ar-SA"/>
              </w:rPr>
              <w:t>flag:ZW</w:t>
            </w:r>
            <w:proofErr w:type="spellEnd"/>
            <w:r w:rsidRPr="00DE3F4E">
              <w:rPr>
                <w:rFonts w:ascii="Times New Roman" w:eastAsia="Times New Roman" w:hAnsi="Times New Roman" w:cs="Times New Roman"/>
                <w:kern w:val="1"/>
                <w:sz w:val="24"/>
                <w:szCs w:val="24"/>
                <w:lang w:val="en-AU" w:eastAsia="ar-SA"/>
              </w:rPr>
              <w:t>)</w:t>
            </w:r>
          </w:p>
        </w:tc>
      </w:tr>
    </w:tbl>
    <w:p w:rsidR="00CA43F8" w:rsidRDefault="00CA43F8"/>
    <w:p w:rsidR="00B53223" w:rsidRDefault="00B53223" w:rsidP="00B53223">
      <w:pPr>
        <w:spacing w:line="240" w:lineRule="auto"/>
      </w:pPr>
      <w:r>
        <w:t>Ian Hall</w:t>
      </w:r>
    </w:p>
    <w:p w:rsidR="00B53223" w:rsidRDefault="00B53223" w:rsidP="00B53223">
      <w:pPr>
        <w:spacing w:line="240" w:lineRule="auto"/>
      </w:pPr>
      <w:r>
        <w:t>IT training</w:t>
      </w:r>
    </w:p>
    <w:p w:rsidR="00B53223" w:rsidRDefault="00B53223" w:rsidP="00B53223">
      <w:pPr>
        <w:spacing w:line="240" w:lineRule="auto"/>
      </w:pPr>
      <w:hyperlink r:id="rId283" w:history="1">
        <w:r w:rsidRPr="00206A0F">
          <w:rPr>
            <w:rStyle w:val="Hyperlink"/>
            <w:lang w:val="en-US" w:eastAsia="en-US" w:bidi="ar-SA"/>
          </w:rPr>
          <w:t>www.ian-hall-it-training.com.au</w:t>
        </w:r>
      </w:hyperlink>
    </w:p>
    <w:p w:rsidR="00B53223" w:rsidRDefault="00B53223" w:rsidP="00B53223">
      <w:pPr>
        <w:spacing w:line="240" w:lineRule="auto"/>
      </w:pPr>
      <w:r>
        <w:t>Mobile 0403264041</w:t>
      </w:r>
      <w:bookmarkStart w:id="715" w:name="_GoBack"/>
      <w:bookmarkEnd w:id="715"/>
    </w:p>
    <w:p w:rsidR="00CB482B" w:rsidRDefault="00897DFA">
      <w:r>
        <w:lastRenderedPageBreak/>
        <w:t>R</w:t>
      </w:r>
      <w:r w:rsidR="00CB482B">
        <w:t>ESOURCES:</w:t>
      </w:r>
    </w:p>
    <w:p w:rsidR="00273F92" w:rsidRDefault="00CB482B" w:rsidP="00CB482B">
      <w:pPr>
        <w:pStyle w:val="ListParagraph"/>
        <w:numPr>
          <w:ilvl w:val="0"/>
          <w:numId w:val="4"/>
        </w:numPr>
      </w:pPr>
      <w:hyperlink r:id="rId284" w:history="1">
        <w:r w:rsidRPr="00CB482B">
          <w:rPr>
            <w:color w:val="0000FF"/>
            <w:u w:val="single"/>
          </w:rPr>
          <w:t>http://bfsv.wikispaces.com/file/view/skype-shortcuts-tips.pdf/353553144/skype-shortcuts-tips.pdf</w:t>
        </w:r>
      </w:hyperlink>
      <w:r>
        <w:t xml:space="preserve">  from Make Use of</w:t>
      </w:r>
    </w:p>
    <w:p w:rsidR="00CA43F8" w:rsidRDefault="00A35841" w:rsidP="00CA43F8">
      <w:pPr>
        <w:pStyle w:val="ListParagraph"/>
        <w:numPr>
          <w:ilvl w:val="0"/>
          <w:numId w:val="4"/>
        </w:numPr>
      </w:pPr>
      <w:hyperlink r:id="rId285" w:history="1">
        <w:r w:rsidRPr="00A35841">
          <w:rPr>
            <w:color w:val="0000FF"/>
            <w:u w:val="single"/>
          </w:rPr>
          <w:t>http://skypefun.net/</w:t>
        </w:r>
      </w:hyperlink>
      <w:r w:rsidR="00CA43F8">
        <w:t xml:space="preserve">  </w:t>
      </w:r>
      <w:r w:rsidR="00CA43F8">
        <w:t xml:space="preserve">Do you know that in </w:t>
      </w:r>
      <w:proofErr w:type="spellStart"/>
      <w:r w:rsidR="00CA43F8">
        <w:t>skype</w:t>
      </w:r>
      <w:proofErr w:type="spellEnd"/>
      <w:r w:rsidR="00CA43F8">
        <w:t xml:space="preserve"> are emoticons that are not shown in </w:t>
      </w:r>
      <w:proofErr w:type="spellStart"/>
      <w:r w:rsidR="00CA43F8">
        <w:t>skype</w:t>
      </w:r>
      <w:proofErr w:type="spellEnd"/>
      <w:r w:rsidR="00CA43F8">
        <w:t xml:space="preserve"> emoticons menu. Learn all hidden emoticons and get more fun with your friends in Skype:</w:t>
      </w:r>
    </w:p>
    <w:p w:rsidR="00CA43F8" w:rsidRDefault="00CA43F8" w:rsidP="00CA43F8">
      <w:pPr>
        <w:pStyle w:val="ListParagraph"/>
        <w:numPr>
          <w:ilvl w:val="0"/>
          <w:numId w:val="46"/>
        </w:numPr>
      </w:pPr>
      <w:r>
        <w:t>Skype Hidden Emoticons</w:t>
      </w:r>
    </w:p>
    <w:p w:rsidR="00CA43F8" w:rsidRDefault="00CA43F8" w:rsidP="00CA43F8">
      <w:pPr>
        <w:pStyle w:val="ListParagraph"/>
        <w:numPr>
          <w:ilvl w:val="0"/>
          <w:numId w:val="46"/>
        </w:numPr>
      </w:pPr>
      <w:r>
        <w:t>Yahoo Hidden Emoticons</w:t>
      </w:r>
    </w:p>
    <w:p w:rsidR="00CA43F8" w:rsidRDefault="00CA43F8" w:rsidP="00CA43F8">
      <w:pPr>
        <w:pStyle w:val="ListParagraph"/>
        <w:numPr>
          <w:ilvl w:val="0"/>
          <w:numId w:val="46"/>
        </w:numPr>
      </w:pPr>
      <w:r>
        <w:t>Live Hidden Emoticons</w:t>
      </w:r>
    </w:p>
    <w:p w:rsidR="00CA43F8" w:rsidRDefault="00CA43F8" w:rsidP="00CA43F8">
      <w:pPr>
        <w:pStyle w:val="ListParagraph"/>
        <w:numPr>
          <w:ilvl w:val="0"/>
          <w:numId w:val="46"/>
        </w:numPr>
      </w:pPr>
      <w:r>
        <w:t>Facebook Emoticons</w:t>
      </w:r>
    </w:p>
    <w:p w:rsidR="00CA43F8" w:rsidRDefault="00CA43F8" w:rsidP="00CA43F8">
      <w:pPr>
        <w:pStyle w:val="ListParagraph"/>
        <w:numPr>
          <w:ilvl w:val="0"/>
          <w:numId w:val="46"/>
        </w:numPr>
      </w:pPr>
      <w:r>
        <w:t>Facebook Text Generator</w:t>
      </w:r>
    </w:p>
    <w:p w:rsidR="00A35841" w:rsidRDefault="00CA43F8" w:rsidP="00CA43F8">
      <w:pPr>
        <w:pStyle w:val="ListParagraph"/>
        <w:numPr>
          <w:ilvl w:val="0"/>
          <w:numId w:val="46"/>
        </w:numPr>
      </w:pPr>
      <w:r>
        <w:t>Twitter Emoticons</w:t>
      </w:r>
    </w:p>
    <w:p w:rsidR="00BE4422" w:rsidRDefault="008E4139" w:rsidP="00BE4422">
      <w:pPr>
        <w:pStyle w:val="ListParagraph"/>
        <w:numPr>
          <w:ilvl w:val="0"/>
          <w:numId w:val="4"/>
        </w:numPr>
      </w:pPr>
      <w:hyperlink r:id="rId286" w:history="1">
        <w:r w:rsidRPr="008E4139">
          <w:rPr>
            <w:color w:val="0000FF"/>
            <w:u w:val="single"/>
          </w:rPr>
          <w:t>http://handytechtips.blogspot.com.au/2011/08/more-hidden-skype-emoticons-in-skype-55.html</w:t>
        </w:r>
      </w:hyperlink>
      <w:r>
        <w:t xml:space="preserve">  </w:t>
      </w:r>
      <w:r w:rsidR="00BE4422">
        <w:t xml:space="preserve">Updated </w:t>
      </w:r>
      <w:r w:rsidR="00BE4422">
        <w:t>Tuesday 01 May 2012</w:t>
      </w:r>
    </w:p>
    <w:p w:rsidR="00BE4422" w:rsidRDefault="00BE4422" w:rsidP="00BE4422">
      <w:r>
        <w:t xml:space="preserve">More hidden Skype emoticons in Skype 5.5 (and 5.8) release: </w:t>
      </w:r>
      <w:proofErr w:type="spellStart"/>
      <w:r>
        <w:t>summarised</w:t>
      </w:r>
      <w:proofErr w:type="spellEnd"/>
      <w:r>
        <w:t xml:space="preserve"> list (updated)</w:t>
      </w:r>
      <w:r>
        <w:t xml:space="preserve"> </w:t>
      </w:r>
      <w:proofErr w:type="gramStart"/>
      <w:r>
        <w:t>Following</w:t>
      </w:r>
      <w:proofErr w:type="gramEnd"/>
      <w:r>
        <w:t xml:space="preserve"> the release of Skype version 5.5 in July 2011, I thought that I should update my blog article on “Secret Skype emoticons”.  I have found some other interesting blog articles listing the new emoticons or smileys and collated the info and added more info too – so anyone that’s looking for the Easter Eggs, then continue reading…:</w:t>
      </w:r>
    </w:p>
    <w:p w:rsidR="00BE4422" w:rsidRDefault="00BE4422" w:rsidP="00BE4422">
      <w:hyperlink r:id="rId287" w:history="1">
        <w:r w:rsidRPr="00BE4422">
          <w:rPr>
            <w:rStyle w:val="Hyperlink"/>
            <w:lang w:val="en-US" w:eastAsia="en-US" w:bidi="ar-SA"/>
          </w:rPr>
          <w:t>http://www.skypehelp.com/skype-emoticons</w:t>
        </w:r>
      </w:hyperlink>
      <w:r>
        <w:t xml:space="preserve"> </w:t>
      </w:r>
    </w:p>
    <w:p w:rsidR="00BE4422" w:rsidRDefault="00BE4422" w:rsidP="00BE4422">
      <w:hyperlink r:id="rId288" w:history="1">
        <w:r w:rsidRPr="00BE4422">
          <w:rPr>
            <w:color w:val="0000FF"/>
            <w:u w:val="single"/>
          </w:rPr>
          <w:t>http://www.emoticonsskype.com/</w:t>
        </w:r>
      </w:hyperlink>
      <w:r>
        <w:t xml:space="preserve"> </w:t>
      </w:r>
    </w:p>
    <w:p w:rsidR="008E4139" w:rsidRDefault="00BE4422" w:rsidP="00BE4422">
      <w:r>
        <w:t xml:space="preserve"> </w:t>
      </w:r>
      <w:hyperlink r:id="rId289" w:history="1">
        <w:r w:rsidRPr="00BE4422">
          <w:rPr>
            <w:rStyle w:val="Hyperlink"/>
            <w:lang w:val="en-US" w:eastAsia="en-US" w:bidi="ar-SA"/>
          </w:rPr>
          <w:t>http://www.emoticonsskype.com/all-hidden-skype-emoticons</w:t>
        </w:r>
      </w:hyperlink>
    </w:p>
    <w:sectPr w:rsidR="008E41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71F" w:rsidRDefault="0056571F" w:rsidP="009F4C66">
      <w:pPr>
        <w:spacing w:after="0" w:line="240" w:lineRule="auto"/>
      </w:pPr>
      <w:r>
        <w:separator/>
      </w:r>
    </w:p>
  </w:endnote>
  <w:endnote w:type="continuationSeparator" w:id="0">
    <w:p w:rsidR="0056571F" w:rsidRDefault="0056571F" w:rsidP="009F4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29">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71F" w:rsidRDefault="0056571F" w:rsidP="009F4C66">
      <w:pPr>
        <w:spacing w:after="0" w:line="240" w:lineRule="auto"/>
      </w:pPr>
      <w:r>
        <w:separator/>
      </w:r>
    </w:p>
  </w:footnote>
  <w:footnote w:type="continuationSeparator" w:id="0">
    <w:p w:rsidR="0056571F" w:rsidRDefault="0056571F" w:rsidP="009F4C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42" type="#_x0000_t75" style="width:14.2pt;height:14.2pt;visibility:visible;mso-wrap-style:square" o:bullet="t" filled="t">
        <v:imagedata r:id="rId1" o:title=""/>
      </v:shape>
    </w:pict>
  </w:numPicBullet>
  <w:numPicBullet w:numPicBulletId="1">
    <w:pict>
      <v:shape id="_x0000_i2343" type="#_x0000_t75" style="width:14.2pt;height:14.2pt;visibility:visible;mso-wrap-style:square" o:bullet="t" filled="t">
        <v:imagedata r:id="rId2" o:title=""/>
      </v:shape>
    </w:pict>
  </w:numPicBullet>
  <w:numPicBullet w:numPicBulletId="2">
    <w:pict>
      <v:shape id="_x0000_i2344" type="#_x0000_t75" style="width:14.2pt;height:14.2pt;visibility:visible;mso-wrap-style:square" o:bullet="t" filled="t">
        <v:imagedata r:id="rId3" o:title=""/>
      </v:shape>
    </w:pict>
  </w:numPicBullet>
  <w:numPicBullet w:numPicBulletId="3">
    <w:pict>
      <v:shape id="_x0000_i2345" type="#_x0000_t75" style="width:14.2pt;height:14.2pt;visibility:visible;mso-wrap-style:square" o:bullet="t" filled="t">
        <v:imagedata r:id="rId4" o:title=""/>
      </v:shape>
    </w:pict>
  </w:numPicBullet>
  <w:numPicBullet w:numPicBulletId="4">
    <w:pict>
      <v:shape id="_x0000_i2346" type="#_x0000_t75" style="width:14.2pt;height:14.2pt;visibility:visible;mso-wrap-style:square" o:bullet="t" filled="t">
        <v:imagedata r:id="rId5" o:title=""/>
      </v:shape>
    </w:pict>
  </w:numPicBullet>
  <w:numPicBullet w:numPicBulletId="5">
    <w:pict>
      <v:shape id="_x0000_i2347" type="#_x0000_t75" style="width:14.2pt;height:14.2pt;visibility:visible;mso-wrap-style:square" o:bullet="t" filled="t">
        <v:imagedata r:id="rId6" o:title=""/>
      </v:shape>
    </w:pict>
  </w:numPicBullet>
  <w:numPicBullet w:numPicBulletId="6">
    <w:pict>
      <v:shape id="_x0000_i2348" type="#_x0000_t75" style="width:14.2pt;height:14.2pt;visibility:visible;mso-wrap-style:square" o:bullet="t" filled="t">
        <v:imagedata r:id="rId7" o:title=""/>
      </v:shape>
    </w:pict>
  </w:numPicBullet>
  <w:numPicBullet w:numPicBulletId="7">
    <w:pict>
      <v:shape id="_x0000_i2349" type="#_x0000_t75" style="width:16.25pt;height:11.15pt;visibility:visible;mso-wrap-style:square" o:bullet="t" filled="t">
        <v:imagedata r:id="rId8" o:title=""/>
      </v:shape>
    </w:pict>
  </w:numPicBullet>
  <w:numPicBullet w:numPicBulletId="8">
    <w:pict>
      <v:shape id="_x0000_i2350" type="#_x0000_t75" style="width:18.75pt;height:18.75pt;visibility:visible;mso-wrap-style:square" o:bullet="t" filled="t">
        <v:imagedata r:id="rId9" o:title=""/>
      </v:shape>
    </w:pict>
  </w:numPicBullet>
  <w:numPicBullet w:numPicBulletId="9">
    <w:pict>
      <v:shape id="_x0000_i2351" type="#_x0000_t75" style="width:18.75pt;height:18.75pt;visibility:visible;mso-wrap-style:square" o:bullet="t" filled="t">
        <v:imagedata r:id="rId10" o:title=""/>
      </v:shape>
    </w:pict>
  </w:numPicBullet>
  <w:numPicBullet w:numPicBulletId="10">
    <w:pict>
      <v:shape id="_x0000_i2352" type="#_x0000_t75" style="width:14.2pt;height:14.2pt;visibility:visible;mso-wrap-style:square" o:bullet="t" filled="t">
        <v:imagedata r:id="rId1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2">
    <w:nsid w:val="00000003"/>
    <w:multiLevelType w:val="multilevel"/>
    <w:tmpl w:val="00000003"/>
    <w:name w:val="WWNum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3">
    <w:nsid w:val="00000004"/>
    <w:multiLevelType w:val="multilevel"/>
    <w:tmpl w:val="00000004"/>
    <w:name w:val="WWNum3"/>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4">
    <w:nsid w:val="00000005"/>
    <w:multiLevelType w:val="multilevel"/>
    <w:tmpl w:val="00000005"/>
    <w:name w:val="WWNum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5">
    <w:nsid w:val="00000006"/>
    <w:multiLevelType w:val="multilevel"/>
    <w:tmpl w:val="00000006"/>
    <w:name w:val="WWNum5"/>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6">
    <w:nsid w:val="00000007"/>
    <w:multiLevelType w:val="multilevel"/>
    <w:tmpl w:val="00000007"/>
    <w:name w:val="WWNum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7">
    <w:nsid w:val="00000008"/>
    <w:multiLevelType w:val="multilevel"/>
    <w:tmpl w:val="00000008"/>
    <w:name w:val="WWNum7"/>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8">
    <w:nsid w:val="00000009"/>
    <w:multiLevelType w:val="multilevel"/>
    <w:tmpl w:val="00000009"/>
    <w:name w:val="WWNum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9">
    <w:nsid w:val="0000000A"/>
    <w:multiLevelType w:val="multilevel"/>
    <w:tmpl w:val="0000000A"/>
    <w:name w:val="WWNum9"/>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10">
    <w:nsid w:val="0000000B"/>
    <w:multiLevelType w:val="multilevel"/>
    <w:tmpl w:val="0000000B"/>
    <w:name w:val="WWNum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11">
    <w:nsid w:val="0000000C"/>
    <w:multiLevelType w:val="multilevel"/>
    <w:tmpl w:val="0000000C"/>
    <w:name w:val="WWNum1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12">
    <w:nsid w:val="0000000D"/>
    <w:multiLevelType w:val="multilevel"/>
    <w:tmpl w:val="0000000D"/>
    <w:name w:val="WWNum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nsid w:val="0000000E"/>
    <w:multiLevelType w:val="multilevel"/>
    <w:tmpl w:val="0000000E"/>
    <w:name w:val="WWNum1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000000F"/>
    <w:multiLevelType w:val="multilevel"/>
    <w:tmpl w:val="0000000F"/>
    <w:name w:val="WWNum1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5">
    <w:nsid w:val="00000010"/>
    <w:multiLevelType w:val="multilevel"/>
    <w:tmpl w:val="00000010"/>
    <w:name w:val="WWNum1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6">
    <w:nsid w:val="00000011"/>
    <w:multiLevelType w:val="multilevel"/>
    <w:tmpl w:val="00000011"/>
    <w:name w:val="WW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7">
    <w:nsid w:val="00000012"/>
    <w:multiLevelType w:val="multilevel"/>
    <w:tmpl w:val="00000012"/>
    <w:name w:val="WW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8">
    <w:nsid w:val="00000013"/>
    <w:multiLevelType w:val="multilevel"/>
    <w:tmpl w:val="00000013"/>
    <w:name w:val="WWNum2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9">
    <w:nsid w:val="00000014"/>
    <w:multiLevelType w:val="multilevel"/>
    <w:tmpl w:val="00000014"/>
    <w:name w:val="WWNum2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0">
    <w:nsid w:val="00000015"/>
    <w:multiLevelType w:val="multilevel"/>
    <w:tmpl w:val="00000015"/>
    <w:name w:val="WWNum2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1">
    <w:nsid w:val="00000016"/>
    <w:multiLevelType w:val="multilevel"/>
    <w:tmpl w:val="00000016"/>
    <w:name w:val="WWNum2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2">
    <w:nsid w:val="00000017"/>
    <w:multiLevelType w:val="multilevel"/>
    <w:tmpl w:val="00000017"/>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3">
    <w:nsid w:val="00000018"/>
    <w:multiLevelType w:val="multilevel"/>
    <w:tmpl w:val="00000018"/>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4">
    <w:nsid w:val="00000019"/>
    <w:multiLevelType w:val="multilevel"/>
    <w:tmpl w:val="00000019"/>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5">
    <w:nsid w:val="0000001A"/>
    <w:multiLevelType w:val="multilevel"/>
    <w:tmpl w:val="0000001A"/>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6">
    <w:nsid w:val="0000001B"/>
    <w:multiLevelType w:val="multilevel"/>
    <w:tmpl w:val="0000001B"/>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7">
    <w:nsid w:val="0000001C"/>
    <w:multiLevelType w:val="multilevel"/>
    <w:tmpl w:val="0000001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8">
    <w:nsid w:val="0000001D"/>
    <w:multiLevelType w:val="multilevel"/>
    <w:tmpl w:val="0000001D"/>
    <w:lvl w:ilvl="0">
      <w:start w:val="1"/>
      <w:numFmt w:val="upperLetter"/>
      <w:lvlText w:val="%1."/>
      <w:lvlJc w:val="left"/>
      <w:pPr>
        <w:tabs>
          <w:tab w:val="num" w:pos="707"/>
        </w:tabs>
        <w:ind w:left="707" w:hanging="283"/>
      </w:pPr>
    </w:lvl>
    <w:lvl w:ilvl="1">
      <w:start w:val="1"/>
      <w:numFmt w:val="upperLetter"/>
      <w:lvlText w:val="%2."/>
      <w:lvlJc w:val="left"/>
      <w:pPr>
        <w:tabs>
          <w:tab w:val="num" w:pos="1414"/>
        </w:tabs>
        <w:ind w:left="1414" w:hanging="283"/>
      </w:pPr>
    </w:lvl>
    <w:lvl w:ilvl="2">
      <w:start w:val="1"/>
      <w:numFmt w:val="upperLetter"/>
      <w:lvlText w:val="%3."/>
      <w:lvlJc w:val="left"/>
      <w:pPr>
        <w:tabs>
          <w:tab w:val="num" w:pos="2121"/>
        </w:tabs>
        <w:ind w:left="2121" w:hanging="283"/>
      </w:pPr>
    </w:lvl>
    <w:lvl w:ilvl="3">
      <w:start w:val="1"/>
      <w:numFmt w:val="upperLetter"/>
      <w:lvlText w:val="%4."/>
      <w:lvlJc w:val="left"/>
      <w:pPr>
        <w:tabs>
          <w:tab w:val="num" w:pos="2828"/>
        </w:tabs>
        <w:ind w:left="2828" w:hanging="283"/>
      </w:pPr>
    </w:lvl>
    <w:lvl w:ilvl="4">
      <w:start w:val="1"/>
      <w:numFmt w:val="upperLetter"/>
      <w:lvlText w:val="%5."/>
      <w:lvlJc w:val="left"/>
      <w:pPr>
        <w:tabs>
          <w:tab w:val="num" w:pos="3535"/>
        </w:tabs>
        <w:ind w:left="3535" w:hanging="283"/>
      </w:pPr>
    </w:lvl>
    <w:lvl w:ilvl="5">
      <w:start w:val="1"/>
      <w:numFmt w:val="upperLetter"/>
      <w:lvlText w:val="%6."/>
      <w:lvlJc w:val="left"/>
      <w:pPr>
        <w:tabs>
          <w:tab w:val="num" w:pos="4242"/>
        </w:tabs>
        <w:ind w:left="4242" w:hanging="283"/>
      </w:pPr>
    </w:lvl>
    <w:lvl w:ilvl="6">
      <w:start w:val="1"/>
      <w:numFmt w:val="upperLetter"/>
      <w:lvlText w:val="%7."/>
      <w:lvlJc w:val="left"/>
      <w:pPr>
        <w:tabs>
          <w:tab w:val="num" w:pos="4949"/>
        </w:tabs>
        <w:ind w:left="4949" w:hanging="283"/>
      </w:pPr>
    </w:lvl>
    <w:lvl w:ilvl="7">
      <w:start w:val="1"/>
      <w:numFmt w:val="upperLetter"/>
      <w:lvlText w:val="%8."/>
      <w:lvlJc w:val="left"/>
      <w:pPr>
        <w:tabs>
          <w:tab w:val="num" w:pos="5656"/>
        </w:tabs>
        <w:ind w:left="5656" w:hanging="283"/>
      </w:pPr>
    </w:lvl>
    <w:lvl w:ilvl="8">
      <w:start w:val="1"/>
      <w:numFmt w:val="upperLetter"/>
      <w:lvlText w:val="%9."/>
      <w:lvlJc w:val="left"/>
      <w:pPr>
        <w:tabs>
          <w:tab w:val="num" w:pos="6363"/>
        </w:tabs>
        <w:ind w:left="6363" w:hanging="283"/>
      </w:pPr>
    </w:lvl>
  </w:abstractNum>
  <w:abstractNum w:abstractNumId="29">
    <w:nsid w:val="09C467F3"/>
    <w:multiLevelType w:val="multilevel"/>
    <w:tmpl w:val="241243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nsid w:val="0C043761"/>
    <w:multiLevelType w:val="multilevel"/>
    <w:tmpl w:val="90963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14983B99"/>
    <w:multiLevelType w:val="hybridMultilevel"/>
    <w:tmpl w:val="1BE0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D9E5AC2"/>
    <w:multiLevelType w:val="multilevel"/>
    <w:tmpl w:val="1DF48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30B2525F"/>
    <w:multiLevelType w:val="hybridMultilevel"/>
    <w:tmpl w:val="9126D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B323D2B"/>
    <w:multiLevelType w:val="hybridMultilevel"/>
    <w:tmpl w:val="ACB29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B5368EA"/>
    <w:multiLevelType w:val="multilevel"/>
    <w:tmpl w:val="45FAE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CD41CD6"/>
    <w:multiLevelType w:val="multilevel"/>
    <w:tmpl w:val="E370D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D853797"/>
    <w:multiLevelType w:val="hybridMultilevel"/>
    <w:tmpl w:val="B1EAEB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4DC7143D"/>
    <w:multiLevelType w:val="hybridMultilevel"/>
    <w:tmpl w:val="17547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293677"/>
    <w:multiLevelType w:val="multilevel"/>
    <w:tmpl w:val="69149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2F12787"/>
    <w:multiLevelType w:val="multilevel"/>
    <w:tmpl w:val="41F85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5A217B82"/>
    <w:multiLevelType w:val="multilevel"/>
    <w:tmpl w:val="F3FCB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73C3A82"/>
    <w:multiLevelType w:val="hybridMultilevel"/>
    <w:tmpl w:val="83249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7770BFD"/>
    <w:multiLevelType w:val="hybridMultilevel"/>
    <w:tmpl w:val="358CAD7A"/>
    <w:lvl w:ilvl="0" w:tplc="B4582B20">
      <w:start w:val="1"/>
      <w:numFmt w:val="bullet"/>
      <w:lvlText w:val=""/>
      <w:lvlPicBulletId w:val="0"/>
      <w:lvlJc w:val="left"/>
      <w:pPr>
        <w:tabs>
          <w:tab w:val="num" w:pos="720"/>
        </w:tabs>
        <w:ind w:left="720" w:hanging="360"/>
      </w:pPr>
      <w:rPr>
        <w:rFonts w:ascii="Symbol" w:hAnsi="Symbol" w:hint="default"/>
      </w:rPr>
    </w:lvl>
    <w:lvl w:ilvl="1" w:tplc="E8EE7AEE" w:tentative="1">
      <w:start w:val="1"/>
      <w:numFmt w:val="bullet"/>
      <w:lvlText w:val=""/>
      <w:lvlJc w:val="left"/>
      <w:pPr>
        <w:tabs>
          <w:tab w:val="num" w:pos="1440"/>
        </w:tabs>
        <w:ind w:left="1440" w:hanging="360"/>
      </w:pPr>
      <w:rPr>
        <w:rFonts w:ascii="Symbol" w:hAnsi="Symbol" w:hint="default"/>
      </w:rPr>
    </w:lvl>
    <w:lvl w:ilvl="2" w:tplc="9AFC3614" w:tentative="1">
      <w:start w:val="1"/>
      <w:numFmt w:val="bullet"/>
      <w:lvlText w:val=""/>
      <w:lvlJc w:val="left"/>
      <w:pPr>
        <w:tabs>
          <w:tab w:val="num" w:pos="2160"/>
        </w:tabs>
        <w:ind w:left="2160" w:hanging="360"/>
      </w:pPr>
      <w:rPr>
        <w:rFonts w:ascii="Symbol" w:hAnsi="Symbol" w:hint="default"/>
      </w:rPr>
    </w:lvl>
    <w:lvl w:ilvl="3" w:tplc="E93C3414" w:tentative="1">
      <w:start w:val="1"/>
      <w:numFmt w:val="bullet"/>
      <w:lvlText w:val=""/>
      <w:lvlJc w:val="left"/>
      <w:pPr>
        <w:tabs>
          <w:tab w:val="num" w:pos="2880"/>
        </w:tabs>
        <w:ind w:left="2880" w:hanging="360"/>
      </w:pPr>
      <w:rPr>
        <w:rFonts w:ascii="Symbol" w:hAnsi="Symbol" w:hint="default"/>
      </w:rPr>
    </w:lvl>
    <w:lvl w:ilvl="4" w:tplc="2C9CB656" w:tentative="1">
      <w:start w:val="1"/>
      <w:numFmt w:val="bullet"/>
      <w:lvlText w:val=""/>
      <w:lvlJc w:val="left"/>
      <w:pPr>
        <w:tabs>
          <w:tab w:val="num" w:pos="3600"/>
        </w:tabs>
        <w:ind w:left="3600" w:hanging="360"/>
      </w:pPr>
      <w:rPr>
        <w:rFonts w:ascii="Symbol" w:hAnsi="Symbol" w:hint="default"/>
      </w:rPr>
    </w:lvl>
    <w:lvl w:ilvl="5" w:tplc="925A0670" w:tentative="1">
      <w:start w:val="1"/>
      <w:numFmt w:val="bullet"/>
      <w:lvlText w:val=""/>
      <w:lvlJc w:val="left"/>
      <w:pPr>
        <w:tabs>
          <w:tab w:val="num" w:pos="4320"/>
        </w:tabs>
        <w:ind w:left="4320" w:hanging="360"/>
      </w:pPr>
      <w:rPr>
        <w:rFonts w:ascii="Symbol" w:hAnsi="Symbol" w:hint="default"/>
      </w:rPr>
    </w:lvl>
    <w:lvl w:ilvl="6" w:tplc="33722762" w:tentative="1">
      <w:start w:val="1"/>
      <w:numFmt w:val="bullet"/>
      <w:lvlText w:val=""/>
      <w:lvlJc w:val="left"/>
      <w:pPr>
        <w:tabs>
          <w:tab w:val="num" w:pos="5040"/>
        </w:tabs>
        <w:ind w:left="5040" w:hanging="360"/>
      </w:pPr>
      <w:rPr>
        <w:rFonts w:ascii="Symbol" w:hAnsi="Symbol" w:hint="default"/>
      </w:rPr>
    </w:lvl>
    <w:lvl w:ilvl="7" w:tplc="1CA66E46" w:tentative="1">
      <w:start w:val="1"/>
      <w:numFmt w:val="bullet"/>
      <w:lvlText w:val=""/>
      <w:lvlJc w:val="left"/>
      <w:pPr>
        <w:tabs>
          <w:tab w:val="num" w:pos="5760"/>
        </w:tabs>
        <w:ind w:left="5760" w:hanging="360"/>
      </w:pPr>
      <w:rPr>
        <w:rFonts w:ascii="Symbol" w:hAnsi="Symbol" w:hint="default"/>
      </w:rPr>
    </w:lvl>
    <w:lvl w:ilvl="8" w:tplc="F2BA4C94" w:tentative="1">
      <w:start w:val="1"/>
      <w:numFmt w:val="bullet"/>
      <w:lvlText w:val=""/>
      <w:lvlJc w:val="left"/>
      <w:pPr>
        <w:tabs>
          <w:tab w:val="num" w:pos="6480"/>
        </w:tabs>
        <w:ind w:left="6480" w:hanging="360"/>
      </w:pPr>
      <w:rPr>
        <w:rFonts w:ascii="Symbol" w:hAnsi="Symbol" w:hint="default"/>
      </w:rPr>
    </w:lvl>
  </w:abstractNum>
  <w:abstractNum w:abstractNumId="44">
    <w:nsid w:val="7382127E"/>
    <w:multiLevelType w:val="multilevel"/>
    <w:tmpl w:val="44CCD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4E11AF5"/>
    <w:multiLevelType w:val="hybridMultilevel"/>
    <w:tmpl w:val="B1A6A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F019E5"/>
    <w:multiLevelType w:val="hybridMultilevel"/>
    <w:tmpl w:val="30744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2"/>
  </w:num>
  <w:num w:numId="3">
    <w:abstractNumId w:val="45"/>
  </w:num>
  <w:num w:numId="4">
    <w:abstractNumId w:val="33"/>
  </w:num>
  <w:num w:numId="5">
    <w:abstractNumId w:val="43"/>
  </w:num>
  <w:num w:numId="6">
    <w:abstractNumId w:val="46"/>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3"/>
  </w:num>
  <w:num w:numId="20">
    <w:abstractNumId w:val="14"/>
  </w:num>
  <w:num w:numId="21">
    <w:abstractNumId w:val="15"/>
  </w:num>
  <w:num w:numId="22">
    <w:abstractNumId w:val="16"/>
  </w:num>
  <w:num w:numId="23">
    <w:abstractNumId w:val="17"/>
  </w:num>
  <w:num w:numId="24">
    <w:abstractNumId w:val="18"/>
  </w:num>
  <w:num w:numId="25">
    <w:abstractNumId w:val="19"/>
  </w:num>
  <w:num w:numId="26">
    <w:abstractNumId w:val="20"/>
  </w:num>
  <w:num w:numId="27">
    <w:abstractNumId w:val="21"/>
  </w:num>
  <w:num w:numId="28">
    <w:abstractNumId w:val="22"/>
  </w:num>
  <w:num w:numId="29">
    <w:abstractNumId w:val="23"/>
  </w:num>
  <w:num w:numId="30">
    <w:abstractNumId w:val="24"/>
  </w:num>
  <w:num w:numId="31">
    <w:abstractNumId w:val="25"/>
  </w:num>
  <w:num w:numId="32">
    <w:abstractNumId w:val="26"/>
  </w:num>
  <w:num w:numId="33">
    <w:abstractNumId w:val="27"/>
  </w:num>
  <w:num w:numId="34">
    <w:abstractNumId w:val="28"/>
  </w:num>
  <w:num w:numId="35">
    <w:abstractNumId w:val="36"/>
  </w:num>
  <w:num w:numId="36">
    <w:abstractNumId w:val="30"/>
  </w:num>
  <w:num w:numId="37">
    <w:abstractNumId w:val="29"/>
  </w:num>
  <w:num w:numId="38">
    <w:abstractNumId w:val="41"/>
  </w:num>
  <w:num w:numId="39">
    <w:abstractNumId w:val="35"/>
  </w:num>
  <w:num w:numId="40">
    <w:abstractNumId w:val="32"/>
  </w:num>
  <w:num w:numId="41">
    <w:abstractNumId w:val="44"/>
  </w:num>
  <w:num w:numId="42">
    <w:abstractNumId w:val="40"/>
  </w:num>
  <w:num w:numId="43">
    <w:abstractNumId w:val="39"/>
  </w:num>
  <w:num w:numId="44">
    <w:abstractNumId w:val="42"/>
  </w:num>
  <w:num w:numId="45">
    <w:abstractNumId w:val="31"/>
  </w:num>
  <w:num w:numId="46">
    <w:abstractNumId w:val="37"/>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1A0"/>
    <w:rsid w:val="0002015D"/>
    <w:rsid w:val="0003314D"/>
    <w:rsid w:val="000563B1"/>
    <w:rsid w:val="00074842"/>
    <w:rsid w:val="000837F4"/>
    <w:rsid w:val="000A037C"/>
    <w:rsid w:val="000B50D2"/>
    <w:rsid w:val="000C3B93"/>
    <w:rsid w:val="000C6F00"/>
    <w:rsid w:val="000E5AFA"/>
    <w:rsid w:val="000F0D92"/>
    <w:rsid w:val="000F2639"/>
    <w:rsid w:val="001021A0"/>
    <w:rsid w:val="00117912"/>
    <w:rsid w:val="00164376"/>
    <w:rsid w:val="00166159"/>
    <w:rsid w:val="00177569"/>
    <w:rsid w:val="0018355B"/>
    <w:rsid w:val="0018595B"/>
    <w:rsid w:val="001A0314"/>
    <w:rsid w:val="001A703D"/>
    <w:rsid w:val="001C17FD"/>
    <w:rsid w:val="001C6FB0"/>
    <w:rsid w:val="001C7F19"/>
    <w:rsid w:val="00220730"/>
    <w:rsid w:val="00235211"/>
    <w:rsid w:val="00240AF0"/>
    <w:rsid w:val="002412AC"/>
    <w:rsid w:val="0025264E"/>
    <w:rsid w:val="00273F92"/>
    <w:rsid w:val="00275CCC"/>
    <w:rsid w:val="00291775"/>
    <w:rsid w:val="002B76C5"/>
    <w:rsid w:val="002F1DE1"/>
    <w:rsid w:val="0030564F"/>
    <w:rsid w:val="00315C59"/>
    <w:rsid w:val="00345C33"/>
    <w:rsid w:val="003B332A"/>
    <w:rsid w:val="003E5796"/>
    <w:rsid w:val="00400E18"/>
    <w:rsid w:val="004035E8"/>
    <w:rsid w:val="00437918"/>
    <w:rsid w:val="004407E9"/>
    <w:rsid w:val="00495CB6"/>
    <w:rsid w:val="004B0849"/>
    <w:rsid w:val="004B4B0F"/>
    <w:rsid w:val="004E4B66"/>
    <w:rsid w:val="004E54AE"/>
    <w:rsid w:val="004F50E7"/>
    <w:rsid w:val="00516611"/>
    <w:rsid w:val="00521445"/>
    <w:rsid w:val="00561FA3"/>
    <w:rsid w:val="0056571F"/>
    <w:rsid w:val="00574C45"/>
    <w:rsid w:val="005A0230"/>
    <w:rsid w:val="005C3A1F"/>
    <w:rsid w:val="005C5E39"/>
    <w:rsid w:val="005C7FDD"/>
    <w:rsid w:val="005D17BB"/>
    <w:rsid w:val="005D2469"/>
    <w:rsid w:val="005F6422"/>
    <w:rsid w:val="00627B96"/>
    <w:rsid w:val="00627F54"/>
    <w:rsid w:val="006478BE"/>
    <w:rsid w:val="006654B4"/>
    <w:rsid w:val="00670D0D"/>
    <w:rsid w:val="00673336"/>
    <w:rsid w:val="00685476"/>
    <w:rsid w:val="006A262C"/>
    <w:rsid w:val="006D122D"/>
    <w:rsid w:val="006E5F6C"/>
    <w:rsid w:val="007358E7"/>
    <w:rsid w:val="00783F72"/>
    <w:rsid w:val="007A75F6"/>
    <w:rsid w:val="007B00B4"/>
    <w:rsid w:val="007E542B"/>
    <w:rsid w:val="007F359B"/>
    <w:rsid w:val="007F6D3B"/>
    <w:rsid w:val="007F7F41"/>
    <w:rsid w:val="00814A2C"/>
    <w:rsid w:val="008239BE"/>
    <w:rsid w:val="008574D4"/>
    <w:rsid w:val="008732A3"/>
    <w:rsid w:val="00897DFA"/>
    <w:rsid w:val="008E38AE"/>
    <w:rsid w:val="008E4139"/>
    <w:rsid w:val="008F733A"/>
    <w:rsid w:val="00900276"/>
    <w:rsid w:val="00903412"/>
    <w:rsid w:val="00921DE3"/>
    <w:rsid w:val="00923FEA"/>
    <w:rsid w:val="009310E0"/>
    <w:rsid w:val="00933DBC"/>
    <w:rsid w:val="0095672C"/>
    <w:rsid w:val="009673C5"/>
    <w:rsid w:val="00982CF5"/>
    <w:rsid w:val="009A467A"/>
    <w:rsid w:val="009B27BB"/>
    <w:rsid w:val="009E4F50"/>
    <w:rsid w:val="009F4C66"/>
    <w:rsid w:val="00A037D4"/>
    <w:rsid w:val="00A13F20"/>
    <w:rsid w:val="00A35841"/>
    <w:rsid w:val="00A73DA3"/>
    <w:rsid w:val="00A77EC4"/>
    <w:rsid w:val="00AC5157"/>
    <w:rsid w:val="00AC723F"/>
    <w:rsid w:val="00AE5C4C"/>
    <w:rsid w:val="00AE6832"/>
    <w:rsid w:val="00AE7C0F"/>
    <w:rsid w:val="00AF60AE"/>
    <w:rsid w:val="00B05C11"/>
    <w:rsid w:val="00B224C8"/>
    <w:rsid w:val="00B27037"/>
    <w:rsid w:val="00B33D34"/>
    <w:rsid w:val="00B465C4"/>
    <w:rsid w:val="00B51179"/>
    <w:rsid w:val="00B53223"/>
    <w:rsid w:val="00B70915"/>
    <w:rsid w:val="00BE4422"/>
    <w:rsid w:val="00C33B10"/>
    <w:rsid w:val="00C50EF5"/>
    <w:rsid w:val="00C92247"/>
    <w:rsid w:val="00C931A3"/>
    <w:rsid w:val="00CA43F8"/>
    <w:rsid w:val="00CB482B"/>
    <w:rsid w:val="00CE5CEB"/>
    <w:rsid w:val="00D42506"/>
    <w:rsid w:val="00D443D7"/>
    <w:rsid w:val="00D500CE"/>
    <w:rsid w:val="00D6671F"/>
    <w:rsid w:val="00D724AD"/>
    <w:rsid w:val="00D7747C"/>
    <w:rsid w:val="00DC74A3"/>
    <w:rsid w:val="00DE3F4E"/>
    <w:rsid w:val="00DE453C"/>
    <w:rsid w:val="00DF0A36"/>
    <w:rsid w:val="00DF40C3"/>
    <w:rsid w:val="00E014CD"/>
    <w:rsid w:val="00E75A43"/>
    <w:rsid w:val="00E806FA"/>
    <w:rsid w:val="00E8581F"/>
    <w:rsid w:val="00EB0C81"/>
    <w:rsid w:val="00ED11F6"/>
    <w:rsid w:val="00EF775B"/>
    <w:rsid w:val="00F05175"/>
    <w:rsid w:val="00F210A2"/>
    <w:rsid w:val="00F23747"/>
    <w:rsid w:val="00F31AF5"/>
    <w:rsid w:val="00F638F8"/>
    <w:rsid w:val="00FB2BB1"/>
    <w:rsid w:val="00FC6888"/>
    <w:rsid w:val="00FE6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DE3F4E"/>
    <w:pPr>
      <w:keepNext/>
      <w:keepLines/>
      <w:suppressAutoHyphens/>
      <w:spacing w:before="480" w:after="0"/>
      <w:outlineLvl w:val="0"/>
    </w:pPr>
    <w:rPr>
      <w:rFonts w:ascii="Cambria" w:eastAsia="SimSun" w:hAnsi="Cambria" w:cs="font329"/>
      <w:b/>
      <w:bCs/>
      <w:color w:val="365F91"/>
      <w:kern w:val="1"/>
      <w:sz w:val="28"/>
      <w:szCs w:val="28"/>
      <w:lang w:eastAsia="ar-SA"/>
    </w:rPr>
  </w:style>
  <w:style w:type="paragraph" w:styleId="Heading2">
    <w:name w:val="heading 2"/>
    <w:basedOn w:val="Normal"/>
    <w:next w:val="BodyText"/>
    <w:link w:val="Heading2Char1"/>
    <w:qFormat/>
    <w:rsid w:val="00DE3F4E"/>
    <w:pPr>
      <w:numPr>
        <w:ilvl w:val="1"/>
        <w:numId w:val="1"/>
      </w:numPr>
      <w:suppressAutoHyphens/>
      <w:spacing w:before="28" w:after="28" w:line="100" w:lineRule="atLeast"/>
      <w:outlineLvl w:val="1"/>
    </w:pPr>
    <w:rPr>
      <w:rFonts w:ascii="Times New Roman" w:eastAsia="Times New Roman" w:hAnsi="Times New Roman" w:cs="Times New Roman"/>
      <w:b/>
      <w:bCs/>
      <w:kern w:val="1"/>
      <w:sz w:val="36"/>
      <w:szCs w:val="36"/>
      <w:lang w:val="en-AU" w:eastAsia="ar-SA"/>
    </w:rPr>
  </w:style>
  <w:style w:type="paragraph" w:styleId="Heading3">
    <w:name w:val="heading 3"/>
    <w:basedOn w:val="Normal"/>
    <w:next w:val="BodyText"/>
    <w:link w:val="Heading3Char"/>
    <w:qFormat/>
    <w:rsid w:val="00DE3F4E"/>
    <w:pPr>
      <w:keepNext/>
      <w:keepLines/>
      <w:numPr>
        <w:ilvl w:val="2"/>
        <w:numId w:val="1"/>
      </w:numPr>
      <w:suppressAutoHyphens/>
      <w:spacing w:before="200" w:after="0"/>
      <w:outlineLvl w:val="2"/>
    </w:pPr>
    <w:rPr>
      <w:rFonts w:ascii="Cambria" w:eastAsia="SimSun" w:hAnsi="Cambria" w:cs="font329"/>
      <w:b/>
      <w:bCs/>
      <w:color w:val="4F81BD"/>
      <w:kern w:val="1"/>
      <w:lang w:eastAsia="ar-SA"/>
    </w:rPr>
  </w:style>
  <w:style w:type="paragraph" w:styleId="Heading4">
    <w:name w:val="heading 4"/>
    <w:basedOn w:val="Normal"/>
    <w:next w:val="BodyText"/>
    <w:link w:val="Heading4Char"/>
    <w:qFormat/>
    <w:rsid w:val="00DE3F4E"/>
    <w:pPr>
      <w:keepNext/>
      <w:keepLines/>
      <w:numPr>
        <w:ilvl w:val="3"/>
        <w:numId w:val="1"/>
      </w:numPr>
      <w:suppressAutoHyphens/>
      <w:spacing w:before="200" w:after="0"/>
      <w:outlineLvl w:val="3"/>
    </w:pPr>
    <w:rPr>
      <w:rFonts w:ascii="Cambria" w:eastAsia="SimSun" w:hAnsi="Cambria" w:cs="font329"/>
      <w:b/>
      <w:bCs/>
      <w:i/>
      <w:iCs/>
      <w:color w:val="4F81BD"/>
      <w:kern w:val="1"/>
      <w:lang w:eastAsia="ar-SA"/>
    </w:rPr>
  </w:style>
  <w:style w:type="character" w:default="1" w:styleId="DefaultParagraphFont">
    <w:name w:val="Default Paragraph Font"/>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1021A0"/>
    <w:rPr>
      <w:b/>
      <w:bCs/>
    </w:rPr>
  </w:style>
  <w:style w:type="character" w:styleId="Hyperlink">
    <w:name w:val="Hyperlink"/>
    <w:rsid w:val="001021A0"/>
    <w:rPr>
      <w:color w:val="0000FF"/>
      <w:u w:val="single"/>
      <w:lang/>
    </w:rPr>
  </w:style>
  <w:style w:type="paragraph" w:styleId="BodyText">
    <w:name w:val="Body Text"/>
    <w:basedOn w:val="Normal"/>
    <w:link w:val="BodyTextChar"/>
    <w:rsid w:val="001021A0"/>
    <w:pPr>
      <w:suppressAutoHyphens/>
      <w:spacing w:after="120"/>
    </w:pPr>
    <w:rPr>
      <w:rFonts w:ascii="Calibri" w:eastAsia="SimSun" w:hAnsi="Calibri" w:cs="font329"/>
      <w:kern w:val="1"/>
      <w:lang w:eastAsia="ar-SA"/>
    </w:rPr>
  </w:style>
  <w:style w:type="character" w:customStyle="1" w:styleId="BodyTextChar">
    <w:name w:val="Body Text Char"/>
    <w:basedOn w:val="DefaultParagraphFont"/>
    <w:link w:val="BodyText"/>
    <w:rsid w:val="001021A0"/>
    <w:rPr>
      <w:rFonts w:ascii="Calibri" w:eastAsia="SimSun" w:hAnsi="Calibri" w:cs="font329"/>
      <w:kern w:val="1"/>
      <w:lang w:eastAsia="ar-SA"/>
    </w:rPr>
  </w:style>
  <w:style w:type="paragraph" w:styleId="BalloonText">
    <w:name w:val="Balloon Text"/>
    <w:basedOn w:val="Normal"/>
    <w:link w:val="BalloonTextChar"/>
    <w:unhideWhenUsed/>
    <w:rsid w:val="00102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021A0"/>
    <w:rPr>
      <w:rFonts w:ascii="Tahoma" w:hAnsi="Tahoma" w:cs="Tahoma"/>
      <w:sz w:val="16"/>
      <w:szCs w:val="16"/>
    </w:rPr>
  </w:style>
  <w:style w:type="character" w:customStyle="1" w:styleId="Heading2Char">
    <w:name w:val="Heading 2 Char"/>
    <w:rsid w:val="001021A0"/>
    <w:rPr>
      <w:rFonts w:ascii="Times New Roman" w:eastAsia="Times New Roman" w:hAnsi="Times New Roman" w:cs="Times New Roman"/>
      <w:b/>
      <w:bCs/>
      <w:sz w:val="36"/>
      <w:szCs w:val="36"/>
      <w:lang w:val="en-AU"/>
    </w:rPr>
  </w:style>
  <w:style w:type="paragraph" w:styleId="ListParagraph">
    <w:name w:val="List Paragraph"/>
    <w:basedOn w:val="Normal"/>
    <w:uiPriority w:val="34"/>
    <w:qFormat/>
    <w:rsid w:val="00CB482B"/>
    <w:pPr>
      <w:ind w:left="720"/>
      <w:contextualSpacing/>
    </w:pPr>
  </w:style>
  <w:style w:type="paragraph" w:styleId="Header">
    <w:name w:val="header"/>
    <w:basedOn w:val="Normal"/>
    <w:link w:val="HeaderChar"/>
    <w:uiPriority w:val="99"/>
    <w:unhideWhenUsed/>
    <w:rsid w:val="009F4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C66"/>
  </w:style>
  <w:style w:type="paragraph" w:styleId="Footer">
    <w:name w:val="footer"/>
    <w:basedOn w:val="Normal"/>
    <w:link w:val="FooterChar"/>
    <w:uiPriority w:val="99"/>
    <w:unhideWhenUsed/>
    <w:rsid w:val="009F4C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C66"/>
  </w:style>
  <w:style w:type="character" w:customStyle="1" w:styleId="Heading1Char">
    <w:name w:val="Heading 1 Char"/>
    <w:basedOn w:val="DefaultParagraphFont"/>
    <w:link w:val="Heading1"/>
    <w:rsid w:val="00DE3F4E"/>
    <w:rPr>
      <w:rFonts w:ascii="Cambria" w:eastAsia="SimSun" w:hAnsi="Cambria" w:cs="font329"/>
      <w:b/>
      <w:bCs/>
      <w:color w:val="365F91"/>
      <w:kern w:val="1"/>
      <w:sz w:val="28"/>
      <w:szCs w:val="28"/>
      <w:lang w:eastAsia="ar-SA"/>
    </w:rPr>
  </w:style>
  <w:style w:type="character" w:customStyle="1" w:styleId="Heading2Char1">
    <w:name w:val="Heading 2 Char1"/>
    <w:basedOn w:val="DefaultParagraphFont"/>
    <w:link w:val="Heading2"/>
    <w:rsid w:val="00DE3F4E"/>
    <w:rPr>
      <w:rFonts w:ascii="Times New Roman" w:eastAsia="Times New Roman" w:hAnsi="Times New Roman" w:cs="Times New Roman"/>
      <w:b/>
      <w:bCs/>
      <w:kern w:val="1"/>
      <w:sz w:val="36"/>
      <w:szCs w:val="36"/>
      <w:lang w:val="en-AU" w:eastAsia="ar-SA"/>
    </w:rPr>
  </w:style>
  <w:style w:type="character" w:customStyle="1" w:styleId="Heading3Char">
    <w:name w:val="Heading 3 Char"/>
    <w:basedOn w:val="DefaultParagraphFont"/>
    <w:link w:val="Heading3"/>
    <w:rsid w:val="00DE3F4E"/>
    <w:rPr>
      <w:rFonts w:ascii="Cambria" w:eastAsia="SimSun" w:hAnsi="Cambria" w:cs="font329"/>
      <w:b/>
      <w:bCs/>
      <w:color w:val="4F81BD"/>
      <w:kern w:val="1"/>
      <w:lang w:eastAsia="ar-SA"/>
    </w:rPr>
  </w:style>
  <w:style w:type="character" w:customStyle="1" w:styleId="Heading4Char">
    <w:name w:val="Heading 4 Char"/>
    <w:basedOn w:val="DefaultParagraphFont"/>
    <w:link w:val="Heading4"/>
    <w:rsid w:val="00DE3F4E"/>
    <w:rPr>
      <w:rFonts w:ascii="Cambria" w:eastAsia="SimSun" w:hAnsi="Cambria" w:cs="font329"/>
      <w:b/>
      <w:bCs/>
      <w:i/>
      <w:iCs/>
      <w:color w:val="4F81BD"/>
      <w:kern w:val="1"/>
      <w:lang w:eastAsia="ar-SA"/>
    </w:rPr>
  </w:style>
  <w:style w:type="numbering" w:customStyle="1" w:styleId="NoList1">
    <w:name w:val="No List1"/>
    <w:next w:val="NoList"/>
    <w:uiPriority w:val="99"/>
    <w:semiHidden/>
    <w:unhideWhenUsed/>
    <w:rsid w:val="00DE3F4E"/>
  </w:style>
  <w:style w:type="character" w:styleId="FollowedHyperlink">
    <w:name w:val="FollowedHyperlink"/>
    <w:rsid w:val="00DE3F4E"/>
    <w:rPr>
      <w:color w:val="800080"/>
      <w:u w:val="single"/>
    </w:rPr>
  </w:style>
  <w:style w:type="character" w:customStyle="1" w:styleId="ListLabel1">
    <w:name w:val="ListLabel 1"/>
    <w:rsid w:val="00DE3F4E"/>
    <w:rPr>
      <w:sz w:val="20"/>
    </w:rPr>
  </w:style>
  <w:style w:type="character" w:customStyle="1" w:styleId="Bullets">
    <w:name w:val="Bullets"/>
    <w:rsid w:val="00DE3F4E"/>
    <w:rPr>
      <w:rFonts w:ascii="OpenSymbol" w:eastAsia="OpenSymbol" w:hAnsi="OpenSymbol" w:cs="OpenSymbol"/>
    </w:rPr>
  </w:style>
  <w:style w:type="character" w:customStyle="1" w:styleId="NumberingSymbols">
    <w:name w:val="Numbering Symbols"/>
    <w:rsid w:val="00DE3F4E"/>
  </w:style>
  <w:style w:type="paragraph" w:customStyle="1" w:styleId="Heading">
    <w:name w:val="Heading"/>
    <w:basedOn w:val="Normal"/>
    <w:next w:val="BodyText"/>
    <w:rsid w:val="00DE3F4E"/>
    <w:pPr>
      <w:keepNext/>
      <w:suppressAutoHyphens/>
      <w:spacing w:before="240" w:after="120"/>
    </w:pPr>
    <w:rPr>
      <w:rFonts w:ascii="Arial" w:eastAsia="Microsoft YaHei" w:hAnsi="Arial" w:cs="Mangal"/>
      <w:kern w:val="1"/>
      <w:sz w:val="28"/>
      <w:szCs w:val="28"/>
      <w:lang w:eastAsia="ar-SA"/>
    </w:rPr>
  </w:style>
  <w:style w:type="paragraph" w:styleId="List">
    <w:name w:val="List"/>
    <w:basedOn w:val="BodyText"/>
    <w:rsid w:val="00DE3F4E"/>
    <w:rPr>
      <w:rFonts w:cs="Mangal"/>
    </w:rPr>
  </w:style>
  <w:style w:type="paragraph" w:styleId="Caption">
    <w:name w:val="caption"/>
    <w:basedOn w:val="Normal"/>
    <w:qFormat/>
    <w:rsid w:val="00DE3F4E"/>
    <w:pPr>
      <w:suppressLineNumbers/>
      <w:suppressAutoHyphens/>
      <w:spacing w:before="120" w:after="120"/>
    </w:pPr>
    <w:rPr>
      <w:rFonts w:ascii="Calibri" w:eastAsia="SimSun" w:hAnsi="Calibri" w:cs="Mangal"/>
      <w:i/>
      <w:iCs/>
      <w:kern w:val="1"/>
      <w:sz w:val="24"/>
      <w:szCs w:val="24"/>
      <w:lang w:eastAsia="ar-SA"/>
    </w:rPr>
  </w:style>
  <w:style w:type="paragraph" w:customStyle="1" w:styleId="Index">
    <w:name w:val="Index"/>
    <w:basedOn w:val="Normal"/>
    <w:rsid w:val="00DE3F4E"/>
    <w:pPr>
      <w:suppressLineNumbers/>
      <w:suppressAutoHyphens/>
    </w:pPr>
    <w:rPr>
      <w:rFonts w:ascii="Calibri" w:eastAsia="SimSun" w:hAnsi="Calibri" w:cs="Mangal"/>
      <w:kern w:val="1"/>
      <w:lang w:eastAsia="ar-SA"/>
    </w:rPr>
  </w:style>
  <w:style w:type="paragraph" w:styleId="NormalWeb">
    <w:name w:val="Normal (Web)"/>
    <w:basedOn w:val="Normal"/>
    <w:rsid w:val="00DE3F4E"/>
    <w:pPr>
      <w:suppressAutoHyphens/>
      <w:spacing w:before="28" w:after="28" w:line="100" w:lineRule="atLeast"/>
    </w:pPr>
    <w:rPr>
      <w:rFonts w:ascii="Times New Roman" w:eastAsia="Times New Roman" w:hAnsi="Times New Roman" w:cs="Times New Roman"/>
      <w:kern w:val="1"/>
      <w:sz w:val="24"/>
      <w:szCs w:val="24"/>
      <w:lang w:val="en-AU" w:eastAsia="ar-SA"/>
    </w:rPr>
  </w:style>
  <w:style w:type="paragraph" w:customStyle="1" w:styleId="TableContents">
    <w:name w:val="Table Contents"/>
    <w:basedOn w:val="Normal"/>
    <w:rsid w:val="00DE3F4E"/>
    <w:pPr>
      <w:suppressLineNumbers/>
      <w:suppressAutoHyphens/>
    </w:pPr>
    <w:rPr>
      <w:rFonts w:ascii="Calibri" w:eastAsia="SimSun" w:hAnsi="Calibri" w:cs="font329"/>
      <w:kern w:val="1"/>
      <w:lang w:eastAsia="ar-SA"/>
    </w:rPr>
  </w:style>
  <w:style w:type="paragraph" w:customStyle="1" w:styleId="TableHeading">
    <w:name w:val="Table Heading"/>
    <w:basedOn w:val="TableContents"/>
    <w:rsid w:val="00DE3F4E"/>
    <w:pPr>
      <w:jc w:val="center"/>
    </w:pPr>
    <w:rPr>
      <w:b/>
      <w:bCs/>
    </w:rPr>
  </w:style>
  <w:style w:type="character" w:customStyle="1" w:styleId="apple-converted-space">
    <w:name w:val="apple-converted-space"/>
    <w:basedOn w:val="DefaultParagraphFont"/>
    <w:rsid w:val="001C6F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DE3F4E"/>
    <w:pPr>
      <w:keepNext/>
      <w:keepLines/>
      <w:suppressAutoHyphens/>
      <w:spacing w:before="480" w:after="0"/>
      <w:outlineLvl w:val="0"/>
    </w:pPr>
    <w:rPr>
      <w:rFonts w:ascii="Cambria" w:eastAsia="SimSun" w:hAnsi="Cambria" w:cs="font329"/>
      <w:b/>
      <w:bCs/>
      <w:color w:val="365F91"/>
      <w:kern w:val="1"/>
      <w:sz w:val="28"/>
      <w:szCs w:val="28"/>
      <w:lang w:eastAsia="ar-SA"/>
    </w:rPr>
  </w:style>
  <w:style w:type="paragraph" w:styleId="Heading2">
    <w:name w:val="heading 2"/>
    <w:basedOn w:val="Normal"/>
    <w:next w:val="BodyText"/>
    <w:link w:val="Heading2Char1"/>
    <w:qFormat/>
    <w:rsid w:val="00DE3F4E"/>
    <w:pPr>
      <w:numPr>
        <w:ilvl w:val="1"/>
        <w:numId w:val="1"/>
      </w:numPr>
      <w:suppressAutoHyphens/>
      <w:spacing w:before="28" w:after="28" w:line="100" w:lineRule="atLeast"/>
      <w:outlineLvl w:val="1"/>
    </w:pPr>
    <w:rPr>
      <w:rFonts w:ascii="Times New Roman" w:eastAsia="Times New Roman" w:hAnsi="Times New Roman" w:cs="Times New Roman"/>
      <w:b/>
      <w:bCs/>
      <w:kern w:val="1"/>
      <w:sz w:val="36"/>
      <w:szCs w:val="36"/>
      <w:lang w:val="en-AU" w:eastAsia="ar-SA"/>
    </w:rPr>
  </w:style>
  <w:style w:type="paragraph" w:styleId="Heading3">
    <w:name w:val="heading 3"/>
    <w:basedOn w:val="Normal"/>
    <w:next w:val="BodyText"/>
    <w:link w:val="Heading3Char"/>
    <w:qFormat/>
    <w:rsid w:val="00DE3F4E"/>
    <w:pPr>
      <w:keepNext/>
      <w:keepLines/>
      <w:numPr>
        <w:ilvl w:val="2"/>
        <w:numId w:val="1"/>
      </w:numPr>
      <w:suppressAutoHyphens/>
      <w:spacing w:before="200" w:after="0"/>
      <w:outlineLvl w:val="2"/>
    </w:pPr>
    <w:rPr>
      <w:rFonts w:ascii="Cambria" w:eastAsia="SimSun" w:hAnsi="Cambria" w:cs="font329"/>
      <w:b/>
      <w:bCs/>
      <w:color w:val="4F81BD"/>
      <w:kern w:val="1"/>
      <w:lang w:eastAsia="ar-SA"/>
    </w:rPr>
  </w:style>
  <w:style w:type="paragraph" w:styleId="Heading4">
    <w:name w:val="heading 4"/>
    <w:basedOn w:val="Normal"/>
    <w:next w:val="BodyText"/>
    <w:link w:val="Heading4Char"/>
    <w:qFormat/>
    <w:rsid w:val="00DE3F4E"/>
    <w:pPr>
      <w:keepNext/>
      <w:keepLines/>
      <w:numPr>
        <w:ilvl w:val="3"/>
        <w:numId w:val="1"/>
      </w:numPr>
      <w:suppressAutoHyphens/>
      <w:spacing w:before="200" w:after="0"/>
      <w:outlineLvl w:val="3"/>
    </w:pPr>
    <w:rPr>
      <w:rFonts w:ascii="Cambria" w:eastAsia="SimSun" w:hAnsi="Cambria" w:cs="font329"/>
      <w:b/>
      <w:bCs/>
      <w:i/>
      <w:iCs/>
      <w:color w:val="4F81BD"/>
      <w:kern w:val="1"/>
      <w:lang w:eastAsia="ar-SA"/>
    </w:rPr>
  </w:style>
  <w:style w:type="character" w:default="1" w:styleId="DefaultParagraphFont">
    <w:name w:val="Default Paragraph Font"/>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1021A0"/>
    <w:rPr>
      <w:b/>
      <w:bCs/>
    </w:rPr>
  </w:style>
  <w:style w:type="character" w:styleId="Hyperlink">
    <w:name w:val="Hyperlink"/>
    <w:rsid w:val="001021A0"/>
    <w:rPr>
      <w:color w:val="0000FF"/>
      <w:u w:val="single"/>
      <w:lang/>
    </w:rPr>
  </w:style>
  <w:style w:type="paragraph" w:styleId="BodyText">
    <w:name w:val="Body Text"/>
    <w:basedOn w:val="Normal"/>
    <w:link w:val="BodyTextChar"/>
    <w:rsid w:val="001021A0"/>
    <w:pPr>
      <w:suppressAutoHyphens/>
      <w:spacing w:after="120"/>
    </w:pPr>
    <w:rPr>
      <w:rFonts w:ascii="Calibri" w:eastAsia="SimSun" w:hAnsi="Calibri" w:cs="font329"/>
      <w:kern w:val="1"/>
      <w:lang w:eastAsia="ar-SA"/>
    </w:rPr>
  </w:style>
  <w:style w:type="character" w:customStyle="1" w:styleId="BodyTextChar">
    <w:name w:val="Body Text Char"/>
    <w:basedOn w:val="DefaultParagraphFont"/>
    <w:link w:val="BodyText"/>
    <w:rsid w:val="001021A0"/>
    <w:rPr>
      <w:rFonts w:ascii="Calibri" w:eastAsia="SimSun" w:hAnsi="Calibri" w:cs="font329"/>
      <w:kern w:val="1"/>
      <w:lang w:eastAsia="ar-SA"/>
    </w:rPr>
  </w:style>
  <w:style w:type="paragraph" w:styleId="BalloonText">
    <w:name w:val="Balloon Text"/>
    <w:basedOn w:val="Normal"/>
    <w:link w:val="BalloonTextChar"/>
    <w:unhideWhenUsed/>
    <w:rsid w:val="00102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021A0"/>
    <w:rPr>
      <w:rFonts w:ascii="Tahoma" w:hAnsi="Tahoma" w:cs="Tahoma"/>
      <w:sz w:val="16"/>
      <w:szCs w:val="16"/>
    </w:rPr>
  </w:style>
  <w:style w:type="character" w:customStyle="1" w:styleId="Heading2Char">
    <w:name w:val="Heading 2 Char"/>
    <w:rsid w:val="001021A0"/>
    <w:rPr>
      <w:rFonts w:ascii="Times New Roman" w:eastAsia="Times New Roman" w:hAnsi="Times New Roman" w:cs="Times New Roman"/>
      <w:b/>
      <w:bCs/>
      <w:sz w:val="36"/>
      <w:szCs w:val="36"/>
      <w:lang w:val="en-AU"/>
    </w:rPr>
  </w:style>
  <w:style w:type="paragraph" w:styleId="ListParagraph">
    <w:name w:val="List Paragraph"/>
    <w:basedOn w:val="Normal"/>
    <w:uiPriority w:val="34"/>
    <w:qFormat/>
    <w:rsid w:val="00CB482B"/>
    <w:pPr>
      <w:ind w:left="720"/>
      <w:contextualSpacing/>
    </w:pPr>
  </w:style>
  <w:style w:type="paragraph" w:styleId="Header">
    <w:name w:val="header"/>
    <w:basedOn w:val="Normal"/>
    <w:link w:val="HeaderChar"/>
    <w:uiPriority w:val="99"/>
    <w:unhideWhenUsed/>
    <w:rsid w:val="009F4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C66"/>
  </w:style>
  <w:style w:type="paragraph" w:styleId="Footer">
    <w:name w:val="footer"/>
    <w:basedOn w:val="Normal"/>
    <w:link w:val="FooterChar"/>
    <w:uiPriority w:val="99"/>
    <w:unhideWhenUsed/>
    <w:rsid w:val="009F4C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C66"/>
  </w:style>
  <w:style w:type="character" w:customStyle="1" w:styleId="Heading1Char">
    <w:name w:val="Heading 1 Char"/>
    <w:basedOn w:val="DefaultParagraphFont"/>
    <w:link w:val="Heading1"/>
    <w:rsid w:val="00DE3F4E"/>
    <w:rPr>
      <w:rFonts w:ascii="Cambria" w:eastAsia="SimSun" w:hAnsi="Cambria" w:cs="font329"/>
      <w:b/>
      <w:bCs/>
      <w:color w:val="365F91"/>
      <w:kern w:val="1"/>
      <w:sz w:val="28"/>
      <w:szCs w:val="28"/>
      <w:lang w:eastAsia="ar-SA"/>
    </w:rPr>
  </w:style>
  <w:style w:type="character" w:customStyle="1" w:styleId="Heading2Char1">
    <w:name w:val="Heading 2 Char1"/>
    <w:basedOn w:val="DefaultParagraphFont"/>
    <w:link w:val="Heading2"/>
    <w:rsid w:val="00DE3F4E"/>
    <w:rPr>
      <w:rFonts w:ascii="Times New Roman" w:eastAsia="Times New Roman" w:hAnsi="Times New Roman" w:cs="Times New Roman"/>
      <w:b/>
      <w:bCs/>
      <w:kern w:val="1"/>
      <w:sz w:val="36"/>
      <w:szCs w:val="36"/>
      <w:lang w:val="en-AU" w:eastAsia="ar-SA"/>
    </w:rPr>
  </w:style>
  <w:style w:type="character" w:customStyle="1" w:styleId="Heading3Char">
    <w:name w:val="Heading 3 Char"/>
    <w:basedOn w:val="DefaultParagraphFont"/>
    <w:link w:val="Heading3"/>
    <w:rsid w:val="00DE3F4E"/>
    <w:rPr>
      <w:rFonts w:ascii="Cambria" w:eastAsia="SimSun" w:hAnsi="Cambria" w:cs="font329"/>
      <w:b/>
      <w:bCs/>
      <w:color w:val="4F81BD"/>
      <w:kern w:val="1"/>
      <w:lang w:eastAsia="ar-SA"/>
    </w:rPr>
  </w:style>
  <w:style w:type="character" w:customStyle="1" w:styleId="Heading4Char">
    <w:name w:val="Heading 4 Char"/>
    <w:basedOn w:val="DefaultParagraphFont"/>
    <w:link w:val="Heading4"/>
    <w:rsid w:val="00DE3F4E"/>
    <w:rPr>
      <w:rFonts w:ascii="Cambria" w:eastAsia="SimSun" w:hAnsi="Cambria" w:cs="font329"/>
      <w:b/>
      <w:bCs/>
      <w:i/>
      <w:iCs/>
      <w:color w:val="4F81BD"/>
      <w:kern w:val="1"/>
      <w:lang w:eastAsia="ar-SA"/>
    </w:rPr>
  </w:style>
  <w:style w:type="numbering" w:customStyle="1" w:styleId="NoList1">
    <w:name w:val="No List1"/>
    <w:next w:val="NoList"/>
    <w:uiPriority w:val="99"/>
    <w:semiHidden/>
    <w:unhideWhenUsed/>
    <w:rsid w:val="00DE3F4E"/>
  </w:style>
  <w:style w:type="character" w:styleId="FollowedHyperlink">
    <w:name w:val="FollowedHyperlink"/>
    <w:rsid w:val="00DE3F4E"/>
    <w:rPr>
      <w:color w:val="800080"/>
      <w:u w:val="single"/>
    </w:rPr>
  </w:style>
  <w:style w:type="character" w:customStyle="1" w:styleId="ListLabel1">
    <w:name w:val="ListLabel 1"/>
    <w:rsid w:val="00DE3F4E"/>
    <w:rPr>
      <w:sz w:val="20"/>
    </w:rPr>
  </w:style>
  <w:style w:type="character" w:customStyle="1" w:styleId="Bullets">
    <w:name w:val="Bullets"/>
    <w:rsid w:val="00DE3F4E"/>
    <w:rPr>
      <w:rFonts w:ascii="OpenSymbol" w:eastAsia="OpenSymbol" w:hAnsi="OpenSymbol" w:cs="OpenSymbol"/>
    </w:rPr>
  </w:style>
  <w:style w:type="character" w:customStyle="1" w:styleId="NumberingSymbols">
    <w:name w:val="Numbering Symbols"/>
    <w:rsid w:val="00DE3F4E"/>
  </w:style>
  <w:style w:type="paragraph" w:customStyle="1" w:styleId="Heading">
    <w:name w:val="Heading"/>
    <w:basedOn w:val="Normal"/>
    <w:next w:val="BodyText"/>
    <w:rsid w:val="00DE3F4E"/>
    <w:pPr>
      <w:keepNext/>
      <w:suppressAutoHyphens/>
      <w:spacing w:before="240" w:after="120"/>
    </w:pPr>
    <w:rPr>
      <w:rFonts w:ascii="Arial" w:eastAsia="Microsoft YaHei" w:hAnsi="Arial" w:cs="Mangal"/>
      <w:kern w:val="1"/>
      <w:sz w:val="28"/>
      <w:szCs w:val="28"/>
      <w:lang w:eastAsia="ar-SA"/>
    </w:rPr>
  </w:style>
  <w:style w:type="paragraph" w:styleId="List">
    <w:name w:val="List"/>
    <w:basedOn w:val="BodyText"/>
    <w:rsid w:val="00DE3F4E"/>
    <w:rPr>
      <w:rFonts w:cs="Mangal"/>
    </w:rPr>
  </w:style>
  <w:style w:type="paragraph" w:styleId="Caption">
    <w:name w:val="caption"/>
    <w:basedOn w:val="Normal"/>
    <w:qFormat/>
    <w:rsid w:val="00DE3F4E"/>
    <w:pPr>
      <w:suppressLineNumbers/>
      <w:suppressAutoHyphens/>
      <w:spacing w:before="120" w:after="120"/>
    </w:pPr>
    <w:rPr>
      <w:rFonts w:ascii="Calibri" w:eastAsia="SimSun" w:hAnsi="Calibri" w:cs="Mangal"/>
      <w:i/>
      <w:iCs/>
      <w:kern w:val="1"/>
      <w:sz w:val="24"/>
      <w:szCs w:val="24"/>
      <w:lang w:eastAsia="ar-SA"/>
    </w:rPr>
  </w:style>
  <w:style w:type="paragraph" w:customStyle="1" w:styleId="Index">
    <w:name w:val="Index"/>
    <w:basedOn w:val="Normal"/>
    <w:rsid w:val="00DE3F4E"/>
    <w:pPr>
      <w:suppressLineNumbers/>
      <w:suppressAutoHyphens/>
    </w:pPr>
    <w:rPr>
      <w:rFonts w:ascii="Calibri" w:eastAsia="SimSun" w:hAnsi="Calibri" w:cs="Mangal"/>
      <w:kern w:val="1"/>
      <w:lang w:eastAsia="ar-SA"/>
    </w:rPr>
  </w:style>
  <w:style w:type="paragraph" w:styleId="NormalWeb">
    <w:name w:val="Normal (Web)"/>
    <w:basedOn w:val="Normal"/>
    <w:rsid w:val="00DE3F4E"/>
    <w:pPr>
      <w:suppressAutoHyphens/>
      <w:spacing w:before="28" w:after="28" w:line="100" w:lineRule="atLeast"/>
    </w:pPr>
    <w:rPr>
      <w:rFonts w:ascii="Times New Roman" w:eastAsia="Times New Roman" w:hAnsi="Times New Roman" w:cs="Times New Roman"/>
      <w:kern w:val="1"/>
      <w:sz w:val="24"/>
      <w:szCs w:val="24"/>
      <w:lang w:val="en-AU" w:eastAsia="ar-SA"/>
    </w:rPr>
  </w:style>
  <w:style w:type="paragraph" w:customStyle="1" w:styleId="TableContents">
    <w:name w:val="Table Contents"/>
    <w:basedOn w:val="Normal"/>
    <w:rsid w:val="00DE3F4E"/>
    <w:pPr>
      <w:suppressLineNumbers/>
      <w:suppressAutoHyphens/>
    </w:pPr>
    <w:rPr>
      <w:rFonts w:ascii="Calibri" w:eastAsia="SimSun" w:hAnsi="Calibri" w:cs="font329"/>
      <w:kern w:val="1"/>
      <w:lang w:eastAsia="ar-SA"/>
    </w:rPr>
  </w:style>
  <w:style w:type="paragraph" w:customStyle="1" w:styleId="TableHeading">
    <w:name w:val="Table Heading"/>
    <w:basedOn w:val="TableContents"/>
    <w:rsid w:val="00DE3F4E"/>
    <w:pPr>
      <w:jc w:val="center"/>
    </w:pPr>
    <w:rPr>
      <w:b/>
      <w:bCs/>
    </w:rPr>
  </w:style>
  <w:style w:type="character" w:customStyle="1" w:styleId="apple-converted-space">
    <w:name w:val="apple-converted-space"/>
    <w:basedOn w:val="DefaultParagraphFont"/>
    <w:rsid w:val="001C6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33768">
      <w:bodyDiv w:val="1"/>
      <w:marLeft w:val="0"/>
      <w:marRight w:val="0"/>
      <w:marTop w:val="0"/>
      <w:marBottom w:val="0"/>
      <w:divBdr>
        <w:top w:val="none" w:sz="0" w:space="0" w:color="auto"/>
        <w:left w:val="none" w:sz="0" w:space="0" w:color="auto"/>
        <w:bottom w:val="none" w:sz="0" w:space="0" w:color="auto"/>
        <w:right w:val="none" w:sz="0" w:space="0" w:color="auto"/>
      </w:divBdr>
    </w:div>
    <w:div w:id="393892965">
      <w:bodyDiv w:val="1"/>
      <w:marLeft w:val="0"/>
      <w:marRight w:val="0"/>
      <w:marTop w:val="0"/>
      <w:marBottom w:val="0"/>
      <w:divBdr>
        <w:top w:val="none" w:sz="0" w:space="0" w:color="auto"/>
        <w:left w:val="none" w:sz="0" w:space="0" w:color="auto"/>
        <w:bottom w:val="none" w:sz="0" w:space="0" w:color="auto"/>
        <w:right w:val="none" w:sz="0" w:space="0" w:color="auto"/>
      </w:divBdr>
      <w:divsChild>
        <w:div w:id="1709835626">
          <w:marLeft w:val="0"/>
          <w:marRight w:val="0"/>
          <w:marTop w:val="0"/>
          <w:marBottom w:val="0"/>
          <w:divBdr>
            <w:top w:val="none" w:sz="0" w:space="0" w:color="auto"/>
            <w:left w:val="none" w:sz="0" w:space="0" w:color="auto"/>
            <w:bottom w:val="none" w:sz="0" w:space="0" w:color="auto"/>
            <w:right w:val="none" w:sz="0" w:space="0" w:color="auto"/>
          </w:divBdr>
        </w:div>
        <w:div w:id="758016832">
          <w:marLeft w:val="0"/>
          <w:marRight w:val="0"/>
          <w:marTop w:val="0"/>
          <w:marBottom w:val="0"/>
          <w:divBdr>
            <w:top w:val="none" w:sz="0" w:space="0" w:color="auto"/>
            <w:left w:val="none" w:sz="0" w:space="0" w:color="auto"/>
            <w:bottom w:val="none" w:sz="0" w:space="0" w:color="auto"/>
            <w:right w:val="none" w:sz="0" w:space="0" w:color="auto"/>
          </w:divBdr>
        </w:div>
      </w:divsChild>
    </w:div>
    <w:div w:id="890001406">
      <w:bodyDiv w:val="1"/>
      <w:marLeft w:val="0"/>
      <w:marRight w:val="0"/>
      <w:marTop w:val="0"/>
      <w:marBottom w:val="0"/>
      <w:divBdr>
        <w:top w:val="none" w:sz="0" w:space="0" w:color="auto"/>
        <w:left w:val="none" w:sz="0" w:space="0" w:color="auto"/>
        <w:bottom w:val="none" w:sz="0" w:space="0" w:color="auto"/>
        <w:right w:val="none" w:sz="0" w:space="0" w:color="auto"/>
      </w:divBdr>
      <w:divsChild>
        <w:div w:id="713115307">
          <w:marLeft w:val="0"/>
          <w:marRight w:val="0"/>
          <w:marTop w:val="0"/>
          <w:marBottom w:val="0"/>
          <w:divBdr>
            <w:top w:val="none" w:sz="0" w:space="0" w:color="auto"/>
            <w:left w:val="none" w:sz="0" w:space="0" w:color="auto"/>
            <w:bottom w:val="none" w:sz="0" w:space="0" w:color="auto"/>
            <w:right w:val="none" w:sz="0" w:space="0" w:color="auto"/>
          </w:divBdr>
          <w:divsChild>
            <w:div w:id="1573930840">
              <w:marLeft w:val="0"/>
              <w:marRight w:val="0"/>
              <w:marTop w:val="0"/>
              <w:marBottom w:val="0"/>
              <w:divBdr>
                <w:top w:val="none" w:sz="0" w:space="0" w:color="auto"/>
                <w:left w:val="none" w:sz="0" w:space="0" w:color="auto"/>
                <w:bottom w:val="none" w:sz="0" w:space="0" w:color="auto"/>
                <w:right w:val="none" w:sz="0" w:space="0" w:color="auto"/>
              </w:divBdr>
              <w:divsChild>
                <w:div w:id="525484743">
                  <w:marLeft w:val="0"/>
                  <w:marRight w:val="0"/>
                  <w:marTop w:val="0"/>
                  <w:marBottom w:val="450"/>
                  <w:divBdr>
                    <w:top w:val="none" w:sz="0" w:space="0" w:color="auto"/>
                    <w:left w:val="none" w:sz="0" w:space="0" w:color="auto"/>
                    <w:bottom w:val="none" w:sz="0" w:space="0" w:color="auto"/>
                    <w:right w:val="none" w:sz="0" w:space="0" w:color="auto"/>
                  </w:divBdr>
                  <w:divsChild>
                    <w:div w:id="103430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214298">
      <w:bodyDiv w:val="1"/>
      <w:marLeft w:val="0"/>
      <w:marRight w:val="0"/>
      <w:marTop w:val="0"/>
      <w:marBottom w:val="0"/>
      <w:divBdr>
        <w:top w:val="none" w:sz="0" w:space="0" w:color="auto"/>
        <w:left w:val="none" w:sz="0" w:space="0" w:color="auto"/>
        <w:bottom w:val="none" w:sz="0" w:space="0" w:color="auto"/>
        <w:right w:val="none" w:sz="0" w:space="0" w:color="auto"/>
      </w:divBdr>
    </w:div>
    <w:div w:id="1903444277">
      <w:bodyDiv w:val="1"/>
      <w:marLeft w:val="0"/>
      <w:marRight w:val="0"/>
      <w:marTop w:val="0"/>
      <w:marBottom w:val="0"/>
      <w:divBdr>
        <w:top w:val="none" w:sz="0" w:space="0" w:color="auto"/>
        <w:left w:val="none" w:sz="0" w:space="0" w:color="auto"/>
        <w:bottom w:val="none" w:sz="0" w:space="0" w:color="auto"/>
        <w:right w:val="none" w:sz="0" w:space="0" w:color="auto"/>
      </w:divBdr>
    </w:div>
    <w:div w:id="1970283617">
      <w:bodyDiv w:val="1"/>
      <w:marLeft w:val="0"/>
      <w:marRight w:val="0"/>
      <w:marTop w:val="0"/>
      <w:marBottom w:val="0"/>
      <w:divBdr>
        <w:top w:val="none" w:sz="0" w:space="0" w:color="auto"/>
        <w:left w:val="none" w:sz="0" w:space="0" w:color="auto"/>
        <w:bottom w:val="none" w:sz="0" w:space="0" w:color="auto"/>
        <w:right w:val="none" w:sz="0" w:space="0" w:color="auto"/>
      </w:divBdr>
    </w:div>
    <w:div w:id="209750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png"/><Relationship Id="rId21" Type="http://schemas.openxmlformats.org/officeDocument/2006/relationships/image" Target="media/image15.png"/><Relationship Id="rId42" Type="http://schemas.openxmlformats.org/officeDocument/2006/relationships/image" Target="media/image35.jpeg"/><Relationship Id="rId63" Type="http://schemas.openxmlformats.org/officeDocument/2006/relationships/image" Target="media/image56.png"/><Relationship Id="rId84" Type="http://schemas.openxmlformats.org/officeDocument/2006/relationships/image" Target="media/image77.png"/><Relationship Id="rId138" Type="http://schemas.openxmlformats.org/officeDocument/2006/relationships/image" Target="media/image131.png"/><Relationship Id="rId159" Type="http://schemas.openxmlformats.org/officeDocument/2006/relationships/image" Target="media/image152.png"/><Relationship Id="rId170" Type="http://schemas.openxmlformats.org/officeDocument/2006/relationships/image" Target="media/image163.png"/><Relationship Id="rId191" Type="http://schemas.openxmlformats.org/officeDocument/2006/relationships/image" Target="media/image184.png"/><Relationship Id="rId205" Type="http://schemas.openxmlformats.org/officeDocument/2006/relationships/image" Target="media/image198.png"/><Relationship Id="rId226" Type="http://schemas.openxmlformats.org/officeDocument/2006/relationships/image" Target="media/image219.png"/><Relationship Id="rId247" Type="http://schemas.openxmlformats.org/officeDocument/2006/relationships/image" Target="media/image240.png"/><Relationship Id="rId107" Type="http://schemas.openxmlformats.org/officeDocument/2006/relationships/image" Target="media/image100.png"/><Relationship Id="rId268" Type="http://schemas.openxmlformats.org/officeDocument/2006/relationships/image" Target="media/image261.png"/><Relationship Id="rId289" Type="http://schemas.openxmlformats.org/officeDocument/2006/relationships/hyperlink" Target="http://www.emoticonsskype.com/all-hidden-skype-emoticons" TargetMode="External"/><Relationship Id="rId11" Type="http://schemas.openxmlformats.org/officeDocument/2006/relationships/image" Target="media/image4.png"/><Relationship Id="rId32" Type="http://schemas.openxmlformats.org/officeDocument/2006/relationships/image" Target="media/image26.gif"/><Relationship Id="rId53" Type="http://schemas.openxmlformats.org/officeDocument/2006/relationships/image" Target="media/image46.png"/><Relationship Id="rId74" Type="http://schemas.openxmlformats.org/officeDocument/2006/relationships/image" Target="media/image67.png"/><Relationship Id="rId128" Type="http://schemas.openxmlformats.org/officeDocument/2006/relationships/image" Target="media/image121.png"/><Relationship Id="rId149" Type="http://schemas.openxmlformats.org/officeDocument/2006/relationships/image" Target="media/image142.png"/><Relationship Id="rId5" Type="http://schemas.openxmlformats.org/officeDocument/2006/relationships/webSettings" Target="webSettings.xml"/><Relationship Id="rId95" Type="http://schemas.openxmlformats.org/officeDocument/2006/relationships/image" Target="media/image88.png"/><Relationship Id="rId160" Type="http://schemas.openxmlformats.org/officeDocument/2006/relationships/image" Target="media/image153.png"/><Relationship Id="rId181" Type="http://schemas.openxmlformats.org/officeDocument/2006/relationships/image" Target="media/image174.png"/><Relationship Id="rId216" Type="http://schemas.openxmlformats.org/officeDocument/2006/relationships/image" Target="media/image209.png"/><Relationship Id="rId237" Type="http://schemas.openxmlformats.org/officeDocument/2006/relationships/image" Target="media/image230.png"/><Relationship Id="rId258" Type="http://schemas.openxmlformats.org/officeDocument/2006/relationships/image" Target="media/image251.png"/><Relationship Id="rId279" Type="http://schemas.openxmlformats.org/officeDocument/2006/relationships/image" Target="media/image272.png"/><Relationship Id="rId22" Type="http://schemas.openxmlformats.org/officeDocument/2006/relationships/image" Target="media/image16.gif"/><Relationship Id="rId43" Type="http://schemas.openxmlformats.org/officeDocument/2006/relationships/image" Target="media/image36.png"/><Relationship Id="rId64" Type="http://schemas.openxmlformats.org/officeDocument/2006/relationships/image" Target="media/image57.png"/><Relationship Id="rId118" Type="http://schemas.openxmlformats.org/officeDocument/2006/relationships/image" Target="media/image111.png"/><Relationship Id="rId139" Type="http://schemas.openxmlformats.org/officeDocument/2006/relationships/image" Target="media/image132.png"/><Relationship Id="rId290" Type="http://schemas.openxmlformats.org/officeDocument/2006/relationships/fontTable" Target="fontTable.xml"/><Relationship Id="rId85" Type="http://schemas.openxmlformats.org/officeDocument/2006/relationships/image" Target="media/image78.png"/><Relationship Id="rId150" Type="http://schemas.openxmlformats.org/officeDocument/2006/relationships/image" Target="media/image143.png"/><Relationship Id="rId171" Type="http://schemas.openxmlformats.org/officeDocument/2006/relationships/image" Target="media/image164.png"/><Relationship Id="rId192" Type="http://schemas.openxmlformats.org/officeDocument/2006/relationships/image" Target="media/image185.png"/><Relationship Id="rId206" Type="http://schemas.openxmlformats.org/officeDocument/2006/relationships/image" Target="media/image199.png"/><Relationship Id="rId227" Type="http://schemas.openxmlformats.org/officeDocument/2006/relationships/image" Target="media/image220.png"/><Relationship Id="rId248" Type="http://schemas.openxmlformats.org/officeDocument/2006/relationships/image" Target="media/image241.png"/><Relationship Id="rId269" Type="http://schemas.openxmlformats.org/officeDocument/2006/relationships/image" Target="media/image262.png"/><Relationship Id="rId12" Type="http://schemas.openxmlformats.org/officeDocument/2006/relationships/image" Target="media/image5.png"/><Relationship Id="rId33" Type="http://schemas.openxmlformats.org/officeDocument/2006/relationships/image" Target="media/image27.gif"/><Relationship Id="rId108" Type="http://schemas.openxmlformats.org/officeDocument/2006/relationships/image" Target="media/image101.png"/><Relationship Id="rId129" Type="http://schemas.openxmlformats.org/officeDocument/2006/relationships/image" Target="media/image122.png"/><Relationship Id="rId280" Type="http://schemas.openxmlformats.org/officeDocument/2006/relationships/image" Target="media/image273.png"/><Relationship Id="rId54" Type="http://schemas.openxmlformats.org/officeDocument/2006/relationships/image" Target="media/image47.png"/><Relationship Id="rId75" Type="http://schemas.openxmlformats.org/officeDocument/2006/relationships/image" Target="media/image68.png"/><Relationship Id="rId96" Type="http://schemas.openxmlformats.org/officeDocument/2006/relationships/image" Target="media/image89.png"/><Relationship Id="rId140" Type="http://schemas.openxmlformats.org/officeDocument/2006/relationships/image" Target="media/image133.png"/><Relationship Id="rId161" Type="http://schemas.openxmlformats.org/officeDocument/2006/relationships/image" Target="media/image154.png"/><Relationship Id="rId182" Type="http://schemas.openxmlformats.org/officeDocument/2006/relationships/image" Target="media/image175.png"/><Relationship Id="rId217" Type="http://schemas.openxmlformats.org/officeDocument/2006/relationships/image" Target="media/image210.png"/><Relationship Id="rId6" Type="http://schemas.openxmlformats.org/officeDocument/2006/relationships/footnotes" Target="footnotes.xml"/><Relationship Id="rId238" Type="http://schemas.openxmlformats.org/officeDocument/2006/relationships/image" Target="media/image231.png"/><Relationship Id="rId259" Type="http://schemas.openxmlformats.org/officeDocument/2006/relationships/image" Target="media/image252.png"/><Relationship Id="rId23" Type="http://schemas.openxmlformats.org/officeDocument/2006/relationships/image" Target="media/image17.gif"/><Relationship Id="rId119" Type="http://schemas.openxmlformats.org/officeDocument/2006/relationships/image" Target="media/image112.png"/><Relationship Id="rId270" Type="http://schemas.openxmlformats.org/officeDocument/2006/relationships/image" Target="media/image263.png"/><Relationship Id="rId291" Type="http://schemas.openxmlformats.org/officeDocument/2006/relationships/theme" Target="theme/theme1.xml"/><Relationship Id="rId44" Type="http://schemas.openxmlformats.org/officeDocument/2006/relationships/image" Target="media/image37.gif"/><Relationship Id="rId65" Type="http://schemas.openxmlformats.org/officeDocument/2006/relationships/image" Target="media/image58.png"/><Relationship Id="rId86" Type="http://schemas.openxmlformats.org/officeDocument/2006/relationships/image" Target="media/image79.png"/><Relationship Id="rId130" Type="http://schemas.openxmlformats.org/officeDocument/2006/relationships/image" Target="media/image123.png"/><Relationship Id="rId151" Type="http://schemas.openxmlformats.org/officeDocument/2006/relationships/image" Target="media/image144.png"/><Relationship Id="rId172" Type="http://schemas.openxmlformats.org/officeDocument/2006/relationships/image" Target="media/image165.png"/><Relationship Id="rId193" Type="http://schemas.openxmlformats.org/officeDocument/2006/relationships/image" Target="media/image186.png"/><Relationship Id="rId207" Type="http://schemas.openxmlformats.org/officeDocument/2006/relationships/image" Target="media/image200.png"/><Relationship Id="rId228" Type="http://schemas.openxmlformats.org/officeDocument/2006/relationships/image" Target="media/image221.png"/><Relationship Id="rId249" Type="http://schemas.openxmlformats.org/officeDocument/2006/relationships/image" Target="media/image242.png"/><Relationship Id="rId13" Type="http://schemas.openxmlformats.org/officeDocument/2006/relationships/image" Target="media/image6.png"/><Relationship Id="rId109" Type="http://schemas.openxmlformats.org/officeDocument/2006/relationships/image" Target="media/image102.png"/><Relationship Id="rId260" Type="http://schemas.openxmlformats.org/officeDocument/2006/relationships/image" Target="media/image253.png"/><Relationship Id="rId281" Type="http://schemas.openxmlformats.org/officeDocument/2006/relationships/image" Target="media/image274.png"/><Relationship Id="rId34" Type="http://schemas.openxmlformats.org/officeDocument/2006/relationships/image" Target="media/image28.gif"/><Relationship Id="rId50" Type="http://schemas.openxmlformats.org/officeDocument/2006/relationships/image" Target="media/image43.png"/><Relationship Id="rId55" Type="http://schemas.openxmlformats.org/officeDocument/2006/relationships/image" Target="media/image48.png"/><Relationship Id="rId76" Type="http://schemas.openxmlformats.org/officeDocument/2006/relationships/image" Target="media/image69.png"/><Relationship Id="rId97" Type="http://schemas.openxmlformats.org/officeDocument/2006/relationships/image" Target="media/image90.png"/><Relationship Id="rId104" Type="http://schemas.openxmlformats.org/officeDocument/2006/relationships/image" Target="media/image97.png"/><Relationship Id="rId120" Type="http://schemas.openxmlformats.org/officeDocument/2006/relationships/image" Target="media/image113.png"/><Relationship Id="rId125" Type="http://schemas.openxmlformats.org/officeDocument/2006/relationships/image" Target="media/image118.png"/><Relationship Id="rId141" Type="http://schemas.openxmlformats.org/officeDocument/2006/relationships/image" Target="media/image134.png"/><Relationship Id="rId146" Type="http://schemas.openxmlformats.org/officeDocument/2006/relationships/image" Target="media/image139.png"/><Relationship Id="rId167" Type="http://schemas.openxmlformats.org/officeDocument/2006/relationships/image" Target="media/image160.png"/><Relationship Id="rId188" Type="http://schemas.openxmlformats.org/officeDocument/2006/relationships/image" Target="media/image181.png"/><Relationship Id="rId7" Type="http://schemas.openxmlformats.org/officeDocument/2006/relationships/endnotes" Target="endnotes.xml"/><Relationship Id="rId71" Type="http://schemas.openxmlformats.org/officeDocument/2006/relationships/image" Target="media/image64.png"/><Relationship Id="rId92" Type="http://schemas.openxmlformats.org/officeDocument/2006/relationships/image" Target="media/image85.png"/><Relationship Id="rId162" Type="http://schemas.openxmlformats.org/officeDocument/2006/relationships/image" Target="media/image155.png"/><Relationship Id="rId183" Type="http://schemas.openxmlformats.org/officeDocument/2006/relationships/image" Target="media/image176.png"/><Relationship Id="rId213" Type="http://schemas.openxmlformats.org/officeDocument/2006/relationships/image" Target="media/image206.png"/><Relationship Id="rId218" Type="http://schemas.openxmlformats.org/officeDocument/2006/relationships/image" Target="media/image211.png"/><Relationship Id="rId234" Type="http://schemas.openxmlformats.org/officeDocument/2006/relationships/image" Target="media/image227.png"/><Relationship Id="rId239" Type="http://schemas.openxmlformats.org/officeDocument/2006/relationships/image" Target="media/image232.png"/><Relationship Id="rId2" Type="http://schemas.openxmlformats.org/officeDocument/2006/relationships/styles" Target="styles.xml"/><Relationship Id="rId29" Type="http://schemas.openxmlformats.org/officeDocument/2006/relationships/image" Target="media/image23.png"/><Relationship Id="rId250" Type="http://schemas.openxmlformats.org/officeDocument/2006/relationships/image" Target="media/image243.png"/><Relationship Id="rId255" Type="http://schemas.openxmlformats.org/officeDocument/2006/relationships/image" Target="media/image248.png"/><Relationship Id="rId271" Type="http://schemas.openxmlformats.org/officeDocument/2006/relationships/image" Target="media/image264.png"/><Relationship Id="rId276" Type="http://schemas.openxmlformats.org/officeDocument/2006/relationships/image" Target="media/image269.png"/><Relationship Id="rId24" Type="http://schemas.openxmlformats.org/officeDocument/2006/relationships/image" Target="media/image18.gif"/><Relationship Id="rId40" Type="http://schemas.openxmlformats.org/officeDocument/2006/relationships/image" Target="media/image34.gif"/><Relationship Id="rId45" Type="http://schemas.openxmlformats.org/officeDocument/2006/relationships/image" Target="media/image38.gif"/><Relationship Id="rId66" Type="http://schemas.openxmlformats.org/officeDocument/2006/relationships/image" Target="media/image59.png"/><Relationship Id="rId87" Type="http://schemas.openxmlformats.org/officeDocument/2006/relationships/image" Target="media/image80.png"/><Relationship Id="rId110" Type="http://schemas.openxmlformats.org/officeDocument/2006/relationships/image" Target="media/image103.png"/><Relationship Id="rId115" Type="http://schemas.openxmlformats.org/officeDocument/2006/relationships/image" Target="media/image108.png"/><Relationship Id="rId131" Type="http://schemas.openxmlformats.org/officeDocument/2006/relationships/image" Target="media/image124.png"/><Relationship Id="rId136" Type="http://schemas.openxmlformats.org/officeDocument/2006/relationships/image" Target="media/image129.png"/><Relationship Id="rId157" Type="http://schemas.openxmlformats.org/officeDocument/2006/relationships/image" Target="media/image150.png"/><Relationship Id="rId178" Type="http://schemas.openxmlformats.org/officeDocument/2006/relationships/image" Target="media/image171.png"/><Relationship Id="rId61" Type="http://schemas.openxmlformats.org/officeDocument/2006/relationships/image" Target="media/image54.png"/><Relationship Id="rId82" Type="http://schemas.openxmlformats.org/officeDocument/2006/relationships/image" Target="media/image75.png"/><Relationship Id="rId152" Type="http://schemas.openxmlformats.org/officeDocument/2006/relationships/image" Target="media/image145.png"/><Relationship Id="rId173" Type="http://schemas.openxmlformats.org/officeDocument/2006/relationships/image" Target="media/image166.png"/><Relationship Id="rId194" Type="http://schemas.openxmlformats.org/officeDocument/2006/relationships/image" Target="media/image187.png"/><Relationship Id="rId199" Type="http://schemas.openxmlformats.org/officeDocument/2006/relationships/image" Target="media/image192.png"/><Relationship Id="rId203" Type="http://schemas.openxmlformats.org/officeDocument/2006/relationships/image" Target="media/image196.png"/><Relationship Id="rId208" Type="http://schemas.openxmlformats.org/officeDocument/2006/relationships/image" Target="media/image201.png"/><Relationship Id="rId229" Type="http://schemas.openxmlformats.org/officeDocument/2006/relationships/image" Target="media/image222.png"/><Relationship Id="rId19" Type="http://schemas.openxmlformats.org/officeDocument/2006/relationships/image" Target="media/image13.jpeg"/><Relationship Id="rId224" Type="http://schemas.openxmlformats.org/officeDocument/2006/relationships/image" Target="media/image217.png"/><Relationship Id="rId240" Type="http://schemas.openxmlformats.org/officeDocument/2006/relationships/image" Target="media/image233.png"/><Relationship Id="rId245" Type="http://schemas.openxmlformats.org/officeDocument/2006/relationships/image" Target="media/image238.png"/><Relationship Id="rId261" Type="http://schemas.openxmlformats.org/officeDocument/2006/relationships/image" Target="media/image254.png"/><Relationship Id="rId266" Type="http://schemas.openxmlformats.org/officeDocument/2006/relationships/image" Target="media/image259.png"/><Relationship Id="rId287" Type="http://schemas.openxmlformats.org/officeDocument/2006/relationships/hyperlink" Target="http://www.skypehelp.com/skype-emoticons%20" TargetMode="External"/><Relationship Id="rId14" Type="http://schemas.openxmlformats.org/officeDocument/2006/relationships/image" Target="media/image7.png"/><Relationship Id="rId30" Type="http://schemas.openxmlformats.org/officeDocument/2006/relationships/image" Target="media/image24.gif"/><Relationship Id="rId35" Type="http://schemas.openxmlformats.org/officeDocument/2006/relationships/image" Target="media/image29.png"/><Relationship Id="rId56" Type="http://schemas.openxmlformats.org/officeDocument/2006/relationships/image" Target="media/image49.png"/><Relationship Id="rId77" Type="http://schemas.openxmlformats.org/officeDocument/2006/relationships/image" Target="media/image70.png"/><Relationship Id="rId100" Type="http://schemas.openxmlformats.org/officeDocument/2006/relationships/image" Target="media/image93.png"/><Relationship Id="rId105" Type="http://schemas.openxmlformats.org/officeDocument/2006/relationships/image" Target="media/image98.png"/><Relationship Id="rId126" Type="http://schemas.openxmlformats.org/officeDocument/2006/relationships/image" Target="media/image119.png"/><Relationship Id="rId147" Type="http://schemas.openxmlformats.org/officeDocument/2006/relationships/image" Target="media/image140.png"/><Relationship Id="rId168" Type="http://schemas.openxmlformats.org/officeDocument/2006/relationships/image" Target="media/image161.png"/><Relationship Id="rId282" Type="http://schemas.openxmlformats.org/officeDocument/2006/relationships/image" Target="media/image275.png"/><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5.png"/><Relationship Id="rId93" Type="http://schemas.openxmlformats.org/officeDocument/2006/relationships/image" Target="media/image86.png"/><Relationship Id="rId98" Type="http://schemas.openxmlformats.org/officeDocument/2006/relationships/image" Target="media/image91.png"/><Relationship Id="rId121" Type="http://schemas.openxmlformats.org/officeDocument/2006/relationships/image" Target="media/image114.png"/><Relationship Id="rId142" Type="http://schemas.openxmlformats.org/officeDocument/2006/relationships/image" Target="media/image135.png"/><Relationship Id="rId163" Type="http://schemas.openxmlformats.org/officeDocument/2006/relationships/image" Target="media/image156.png"/><Relationship Id="rId184" Type="http://schemas.openxmlformats.org/officeDocument/2006/relationships/image" Target="media/image177.png"/><Relationship Id="rId189" Type="http://schemas.openxmlformats.org/officeDocument/2006/relationships/image" Target="media/image182.png"/><Relationship Id="rId219" Type="http://schemas.openxmlformats.org/officeDocument/2006/relationships/image" Target="media/image212.png"/><Relationship Id="rId3" Type="http://schemas.microsoft.com/office/2007/relationships/stylesWithEffects" Target="stylesWithEffects.xml"/><Relationship Id="rId214" Type="http://schemas.openxmlformats.org/officeDocument/2006/relationships/image" Target="media/image207.png"/><Relationship Id="rId230" Type="http://schemas.openxmlformats.org/officeDocument/2006/relationships/image" Target="media/image223.png"/><Relationship Id="rId235" Type="http://schemas.openxmlformats.org/officeDocument/2006/relationships/image" Target="media/image228.png"/><Relationship Id="rId251" Type="http://schemas.openxmlformats.org/officeDocument/2006/relationships/image" Target="media/image244.png"/><Relationship Id="rId256" Type="http://schemas.openxmlformats.org/officeDocument/2006/relationships/image" Target="media/image249.png"/><Relationship Id="rId277" Type="http://schemas.openxmlformats.org/officeDocument/2006/relationships/image" Target="media/image270.png"/><Relationship Id="rId25" Type="http://schemas.openxmlformats.org/officeDocument/2006/relationships/image" Target="media/image19.gif"/><Relationship Id="rId46" Type="http://schemas.openxmlformats.org/officeDocument/2006/relationships/image" Target="media/image39.gif"/><Relationship Id="rId67" Type="http://schemas.openxmlformats.org/officeDocument/2006/relationships/image" Target="media/image60.png"/><Relationship Id="rId116" Type="http://schemas.openxmlformats.org/officeDocument/2006/relationships/image" Target="media/image109.png"/><Relationship Id="rId137" Type="http://schemas.openxmlformats.org/officeDocument/2006/relationships/image" Target="media/image130.png"/><Relationship Id="rId158" Type="http://schemas.openxmlformats.org/officeDocument/2006/relationships/image" Target="media/image151.png"/><Relationship Id="rId272" Type="http://schemas.openxmlformats.org/officeDocument/2006/relationships/image" Target="media/image265.png"/><Relationship Id="rId20" Type="http://schemas.openxmlformats.org/officeDocument/2006/relationships/image" Target="media/image14.png"/><Relationship Id="rId41" Type="http://schemas.openxmlformats.org/officeDocument/2006/relationships/hyperlink" Target="http://4.bp.blogspot.com/-kM3stRTUQq4/T5_yUETOF2I/AAAAAAAACWQ/GPq5Rn9YV8s/s1600/hollest.jpg" TargetMode="External"/><Relationship Id="rId62" Type="http://schemas.openxmlformats.org/officeDocument/2006/relationships/image" Target="media/image55.png"/><Relationship Id="rId83" Type="http://schemas.openxmlformats.org/officeDocument/2006/relationships/image" Target="media/image76.png"/><Relationship Id="rId88" Type="http://schemas.openxmlformats.org/officeDocument/2006/relationships/image" Target="media/image81.png"/><Relationship Id="rId111" Type="http://schemas.openxmlformats.org/officeDocument/2006/relationships/image" Target="media/image104.png"/><Relationship Id="rId132" Type="http://schemas.openxmlformats.org/officeDocument/2006/relationships/image" Target="media/image125.png"/><Relationship Id="rId153" Type="http://schemas.openxmlformats.org/officeDocument/2006/relationships/image" Target="media/image146.png"/><Relationship Id="rId174" Type="http://schemas.openxmlformats.org/officeDocument/2006/relationships/image" Target="media/image167.png"/><Relationship Id="rId179" Type="http://schemas.openxmlformats.org/officeDocument/2006/relationships/image" Target="media/image172.png"/><Relationship Id="rId195" Type="http://schemas.openxmlformats.org/officeDocument/2006/relationships/image" Target="media/image188.png"/><Relationship Id="rId209" Type="http://schemas.openxmlformats.org/officeDocument/2006/relationships/image" Target="media/image202.png"/><Relationship Id="rId190" Type="http://schemas.openxmlformats.org/officeDocument/2006/relationships/image" Target="media/image183.png"/><Relationship Id="rId204" Type="http://schemas.openxmlformats.org/officeDocument/2006/relationships/image" Target="media/image197.png"/><Relationship Id="rId220" Type="http://schemas.openxmlformats.org/officeDocument/2006/relationships/image" Target="media/image213.png"/><Relationship Id="rId225" Type="http://schemas.openxmlformats.org/officeDocument/2006/relationships/image" Target="media/image218.png"/><Relationship Id="rId241" Type="http://schemas.openxmlformats.org/officeDocument/2006/relationships/image" Target="media/image234.png"/><Relationship Id="rId246" Type="http://schemas.openxmlformats.org/officeDocument/2006/relationships/image" Target="media/image239.png"/><Relationship Id="rId267" Type="http://schemas.openxmlformats.org/officeDocument/2006/relationships/image" Target="media/image260.png"/><Relationship Id="rId288" Type="http://schemas.openxmlformats.org/officeDocument/2006/relationships/hyperlink" Target="http://www.emoticonsskype.com/" TargetMode="External"/><Relationship Id="rId15" Type="http://schemas.openxmlformats.org/officeDocument/2006/relationships/image" Target="media/image9.png"/><Relationship Id="rId36" Type="http://schemas.openxmlformats.org/officeDocument/2006/relationships/image" Target="media/image30.gif"/><Relationship Id="rId57" Type="http://schemas.openxmlformats.org/officeDocument/2006/relationships/image" Target="media/image50.png"/><Relationship Id="rId106" Type="http://schemas.openxmlformats.org/officeDocument/2006/relationships/image" Target="media/image99.png"/><Relationship Id="rId127" Type="http://schemas.openxmlformats.org/officeDocument/2006/relationships/image" Target="media/image120.png"/><Relationship Id="rId262" Type="http://schemas.openxmlformats.org/officeDocument/2006/relationships/image" Target="media/image255.png"/><Relationship Id="rId283" Type="http://schemas.openxmlformats.org/officeDocument/2006/relationships/hyperlink" Target="http://www.ian-hall-it-training.com.au" TargetMode="External"/><Relationship Id="rId10" Type="http://schemas.openxmlformats.org/officeDocument/2006/relationships/image" Target="media/image3.png"/><Relationship Id="rId31" Type="http://schemas.openxmlformats.org/officeDocument/2006/relationships/image" Target="media/image25.gif"/><Relationship Id="rId52" Type="http://schemas.openxmlformats.org/officeDocument/2006/relationships/image" Target="media/image45.png"/><Relationship Id="rId73" Type="http://schemas.openxmlformats.org/officeDocument/2006/relationships/image" Target="media/image66.png"/><Relationship Id="rId78" Type="http://schemas.openxmlformats.org/officeDocument/2006/relationships/image" Target="media/image71.png"/><Relationship Id="rId94" Type="http://schemas.openxmlformats.org/officeDocument/2006/relationships/image" Target="media/image87.png"/><Relationship Id="rId99" Type="http://schemas.openxmlformats.org/officeDocument/2006/relationships/image" Target="media/image92.png"/><Relationship Id="rId101" Type="http://schemas.openxmlformats.org/officeDocument/2006/relationships/image" Target="media/image94.png"/><Relationship Id="rId122" Type="http://schemas.openxmlformats.org/officeDocument/2006/relationships/image" Target="media/image115.png"/><Relationship Id="rId143" Type="http://schemas.openxmlformats.org/officeDocument/2006/relationships/image" Target="media/image136.png"/><Relationship Id="rId148" Type="http://schemas.openxmlformats.org/officeDocument/2006/relationships/image" Target="media/image141.png"/><Relationship Id="rId164" Type="http://schemas.openxmlformats.org/officeDocument/2006/relationships/image" Target="media/image157.png"/><Relationship Id="rId169" Type="http://schemas.openxmlformats.org/officeDocument/2006/relationships/image" Target="media/image162.png"/><Relationship Id="rId185" Type="http://schemas.openxmlformats.org/officeDocument/2006/relationships/image" Target="media/image178.png"/><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173.png"/><Relationship Id="rId210" Type="http://schemas.openxmlformats.org/officeDocument/2006/relationships/image" Target="media/image203.png"/><Relationship Id="rId215" Type="http://schemas.openxmlformats.org/officeDocument/2006/relationships/image" Target="media/image208.png"/><Relationship Id="rId236" Type="http://schemas.openxmlformats.org/officeDocument/2006/relationships/image" Target="media/image229.png"/><Relationship Id="rId257" Type="http://schemas.openxmlformats.org/officeDocument/2006/relationships/image" Target="media/image250.png"/><Relationship Id="rId278" Type="http://schemas.openxmlformats.org/officeDocument/2006/relationships/image" Target="media/image271.png"/><Relationship Id="rId26" Type="http://schemas.openxmlformats.org/officeDocument/2006/relationships/image" Target="media/image20.jpeg"/><Relationship Id="rId231" Type="http://schemas.openxmlformats.org/officeDocument/2006/relationships/image" Target="media/image224.png"/><Relationship Id="rId252" Type="http://schemas.openxmlformats.org/officeDocument/2006/relationships/image" Target="media/image245.png"/><Relationship Id="rId273" Type="http://schemas.openxmlformats.org/officeDocument/2006/relationships/image" Target="media/image266.png"/><Relationship Id="rId47" Type="http://schemas.openxmlformats.org/officeDocument/2006/relationships/image" Target="media/image40.gif"/><Relationship Id="rId68" Type="http://schemas.openxmlformats.org/officeDocument/2006/relationships/image" Target="media/image61.png"/><Relationship Id="rId89" Type="http://schemas.openxmlformats.org/officeDocument/2006/relationships/image" Target="media/image82.png"/><Relationship Id="rId112" Type="http://schemas.openxmlformats.org/officeDocument/2006/relationships/image" Target="media/image105.png"/><Relationship Id="rId133" Type="http://schemas.openxmlformats.org/officeDocument/2006/relationships/image" Target="media/image126.png"/><Relationship Id="rId154" Type="http://schemas.openxmlformats.org/officeDocument/2006/relationships/image" Target="media/image147.png"/><Relationship Id="rId175" Type="http://schemas.openxmlformats.org/officeDocument/2006/relationships/image" Target="media/image168.png"/><Relationship Id="rId196" Type="http://schemas.openxmlformats.org/officeDocument/2006/relationships/image" Target="media/image189.png"/><Relationship Id="rId200" Type="http://schemas.openxmlformats.org/officeDocument/2006/relationships/image" Target="media/image193.png"/><Relationship Id="rId16" Type="http://schemas.openxmlformats.org/officeDocument/2006/relationships/image" Target="media/image10.png"/><Relationship Id="rId221" Type="http://schemas.openxmlformats.org/officeDocument/2006/relationships/image" Target="media/image214.png"/><Relationship Id="rId242" Type="http://schemas.openxmlformats.org/officeDocument/2006/relationships/image" Target="media/image235.png"/><Relationship Id="rId263" Type="http://schemas.openxmlformats.org/officeDocument/2006/relationships/image" Target="media/image256.png"/><Relationship Id="rId284" Type="http://schemas.openxmlformats.org/officeDocument/2006/relationships/hyperlink" Target="http://bfsv.wikispaces.com/file/view/skype-shortcuts-tips.pdf/353553144/skype-shortcuts-tips.pdf" TargetMode="External"/><Relationship Id="rId37" Type="http://schemas.openxmlformats.org/officeDocument/2006/relationships/image" Target="media/image31.gif"/><Relationship Id="rId58" Type="http://schemas.openxmlformats.org/officeDocument/2006/relationships/image" Target="media/image51.png"/><Relationship Id="rId79" Type="http://schemas.openxmlformats.org/officeDocument/2006/relationships/image" Target="media/image72.png"/><Relationship Id="rId102" Type="http://schemas.openxmlformats.org/officeDocument/2006/relationships/image" Target="media/image95.png"/><Relationship Id="rId123" Type="http://schemas.openxmlformats.org/officeDocument/2006/relationships/image" Target="media/image116.png"/><Relationship Id="rId144" Type="http://schemas.openxmlformats.org/officeDocument/2006/relationships/image" Target="media/image137.png"/><Relationship Id="rId90" Type="http://schemas.openxmlformats.org/officeDocument/2006/relationships/image" Target="media/image83.png"/><Relationship Id="rId165" Type="http://schemas.openxmlformats.org/officeDocument/2006/relationships/image" Target="media/image158.png"/><Relationship Id="rId186" Type="http://schemas.openxmlformats.org/officeDocument/2006/relationships/image" Target="media/image179.png"/><Relationship Id="rId211" Type="http://schemas.openxmlformats.org/officeDocument/2006/relationships/image" Target="media/image204.png"/><Relationship Id="rId232" Type="http://schemas.openxmlformats.org/officeDocument/2006/relationships/image" Target="media/image225.png"/><Relationship Id="rId253" Type="http://schemas.openxmlformats.org/officeDocument/2006/relationships/image" Target="media/image246.png"/><Relationship Id="rId274" Type="http://schemas.openxmlformats.org/officeDocument/2006/relationships/image" Target="media/image267.png"/><Relationship Id="rId27" Type="http://schemas.openxmlformats.org/officeDocument/2006/relationships/image" Target="media/image21.gif"/><Relationship Id="rId48" Type="http://schemas.openxmlformats.org/officeDocument/2006/relationships/image" Target="media/image41.gif"/><Relationship Id="rId69" Type="http://schemas.openxmlformats.org/officeDocument/2006/relationships/image" Target="media/image62.png"/><Relationship Id="rId113" Type="http://schemas.openxmlformats.org/officeDocument/2006/relationships/image" Target="media/image106.png"/><Relationship Id="rId134" Type="http://schemas.openxmlformats.org/officeDocument/2006/relationships/image" Target="media/image127.png"/><Relationship Id="rId80" Type="http://schemas.openxmlformats.org/officeDocument/2006/relationships/image" Target="media/image73.png"/><Relationship Id="rId155" Type="http://schemas.openxmlformats.org/officeDocument/2006/relationships/image" Target="media/image148.png"/><Relationship Id="rId176" Type="http://schemas.openxmlformats.org/officeDocument/2006/relationships/image" Target="media/image169.png"/><Relationship Id="rId197" Type="http://schemas.openxmlformats.org/officeDocument/2006/relationships/image" Target="media/image190.png"/><Relationship Id="rId201" Type="http://schemas.openxmlformats.org/officeDocument/2006/relationships/image" Target="media/image194.png"/><Relationship Id="rId222" Type="http://schemas.openxmlformats.org/officeDocument/2006/relationships/image" Target="media/image215.png"/><Relationship Id="rId243" Type="http://schemas.openxmlformats.org/officeDocument/2006/relationships/image" Target="media/image236.png"/><Relationship Id="rId264" Type="http://schemas.openxmlformats.org/officeDocument/2006/relationships/image" Target="media/image257.png"/><Relationship Id="rId285" Type="http://schemas.openxmlformats.org/officeDocument/2006/relationships/hyperlink" Target="http://skypefun.net/" TargetMode="External"/><Relationship Id="rId17" Type="http://schemas.openxmlformats.org/officeDocument/2006/relationships/image" Target="media/image11.gif"/><Relationship Id="rId38" Type="http://schemas.openxmlformats.org/officeDocument/2006/relationships/image" Target="media/image32.gif"/><Relationship Id="rId59" Type="http://schemas.openxmlformats.org/officeDocument/2006/relationships/image" Target="media/image52.png"/><Relationship Id="rId103" Type="http://schemas.openxmlformats.org/officeDocument/2006/relationships/image" Target="media/image96.png"/><Relationship Id="rId124" Type="http://schemas.openxmlformats.org/officeDocument/2006/relationships/image" Target="media/image117.png"/><Relationship Id="rId70" Type="http://schemas.openxmlformats.org/officeDocument/2006/relationships/image" Target="media/image63.png"/><Relationship Id="rId91" Type="http://schemas.openxmlformats.org/officeDocument/2006/relationships/image" Target="media/image84.png"/><Relationship Id="rId145" Type="http://schemas.openxmlformats.org/officeDocument/2006/relationships/image" Target="media/image138.png"/><Relationship Id="rId166" Type="http://schemas.openxmlformats.org/officeDocument/2006/relationships/image" Target="media/image159.png"/><Relationship Id="rId187" Type="http://schemas.openxmlformats.org/officeDocument/2006/relationships/image" Target="media/image180.png"/><Relationship Id="rId1" Type="http://schemas.openxmlformats.org/officeDocument/2006/relationships/numbering" Target="numbering.xml"/><Relationship Id="rId212" Type="http://schemas.openxmlformats.org/officeDocument/2006/relationships/image" Target="media/image205.png"/><Relationship Id="rId233" Type="http://schemas.openxmlformats.org/officeDocument/2006/relationships/image" Target="media/image226.png"/><Relationship Id="rId254" Type="http://schemas.openxmlformats.org/officeDocument/2006/relationships/image" Target="media/image247.png"/><Relationship Id="rId28" Type="http://schemas.openxmlformats.org/officeDocument/2006/relationships/image" Target="media/image22.gif"/><Relationship Id="rId49" Type="http://schemas.openxmlformats.org/officeDocument/2006/relationships/image" Target="media/image42.gif"/><Relationship Id="rId114" Type="http://schemas.openxmlformats.org/officeDocument/2006/relationships/image" Target="media/image107.png"/><Relationship Id="rId275" Type="http://schemas.openxmlformats.org/officeDocument/2006/relationships/image" Target="media/image268.png"/><Relationship Id="rId60" Type="http://schemas.openxmlformats.org/officeDocument/2006/relationships/image" Target="media/image53.png"/><Relationship Id="rId81" Type="http://schemas.openxmlformats.org/officeDocument/2006/relationships/image" Target="media/image74.png"/><Relationship Id="rId135" Type="http://schemas.openxmlformats.org/officeDocument/2006/relationships/image" Target="media/image128.png"/><Relationship Id="rId156" Type="http://schemas.openxmlformats.org/officeDocument/2006/relationships/image" Target="media/image149.png"/><Relationship Id="rId177" Type="http://schemas.openxmlformats.org/officeDocument/2006/relationships/image" Target="media/image170.png"/><Relationship Id="rId198" Type="http://schemas.openxmlformats.org/officeDocument/2006/relationships/image" Target="media/image191.png"/><Relationship Id="rId202" Type="http://schemas.openxmlformats.org/officeDocument/2006/relationships/image" Target="media/image195.png"/><Relationship Id="rId223" Type="http://schemas.openxmlformats.org/officeDocument/2006/relationships/image" Target="media/image216.png"/><Relationship Id="rId244" Type="http://schemas.openxmlformats.org/officeDocument/2006/relationships/image" Target="media/image237.png"/><Relationship Id="rId18" Type="http://schemas.openxmlformats.org/officeDocument/2006/relationships/image" Target="media/image12.gif"/><Relationship Id="rId39" Type="http://schemas.openxmlformats.org/officeDocument/2006/relationships/image" Target="media/image33.gif"/><Relationship Id="rId265" Type="http://schemas.openxmlformats.org/officeDocument/2006/relationships/image" Target="media/image258.png"/><Relationship Id="rId286" Type="http://schemas.openxmlformats.org/officeDocument/2006/relationships/hyperlink" Target="http://handytechtips.blogspot.com.au/2011/08/more-hidden-skype-emoticons-in-skype-55.html"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gif"/><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11</Pages>
  <Words>1763</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RC530</dc:creator>
  <cp:lastModifiedBy>RC530</cp:lastModifiedBy>
  <cp:revision>13</cp:revision>
  <dcterms:created xsi:type="dcterms:W3CDTF">2012-09-15T23:52:00Z</dcterms:created>
  <dcterms:modified xsi:type="dcterms:W3CDTF">2012-09-16T03:01:00Z</dcterms:modified>
</cp:coreProperties>
</file>